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0"/>
        <w:textAlignment w:val="auto"/>
        <w:rPr>
          <w:ins w:id="35" w:author="朱晋莹" w:date="2025-06-26T16:52:37Z"/>
          <w:rFonts w:hint="default" w:ascii="Times New Roman" w:hAnsi="Times New Roman" w:eastAsia="黑体" w:cs="Times New Roman"/>
          <w:spacing w:val="-1"/>
          <w:rPrChange w:id="36" w:author="朱晋莹" w:date="2025-06-26T16:54:33Z">
            <w:rPr>
              <w:ins w:id="37" w:author="朱晋莹" w:date="2025-06-26T16:52:37Z"/>
              <w:rFonts w:ascii="黑体" w:hAnsi="黑体" w:eastAsia="黑体" w:cs="黑体"/>
              <w:spacing w:val="-1"/>
            </w:rPr>
          </w:rPrChange>
        </w:rPr>
        <w:pPrChange w:id="34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240" w:lineRule="auto"/>
            <w:ind w:firstLine="0"/>
            <w:textAlignment w:val="auto"/>
          </w:pPr>
        </w:pPrChange>
      </w:pPr>
      <w:r>
        <w:rPr>
          <w:rFonts w:hint="default" w:ascii="Times New Roman" w:hAnsi="Times New Roman" w:eastAsia="黑体" w:cs="Times New Roman"/>
          <w:spacing w:val="-1"/>
          <w:lang w:val="zh-TW" w:eastAsia="zh-TW"/>
          <w:rPrChange w:id="38" w:author="朱晋莹" w:date="2025-06-26T16:54:33Z">
            <w:rPr>
              <w:rFonts w:ascii="黑体" w:hAnsi="黑体" w:eastAsia="黑体" w:cs="黑体"/>
              <w:spacing w:val="-1"/>
              <w:lang w:val="zh-TW" w:eastAsia="zh-TW"/>
            </w:rPr>
          </w:rPrChange>
        </w:rPr>
        <w:t>附</w:t>
      </w:r>
      <w:r>
        <w:rPr>
          <w:rFonts w:hint="default" w:ascii="Times New Roman" w:hAnsi="Times New Roman" w:eastAsia="黑体" w:cs="Times New Roman"/>
          <w:spacing w:val="-1"/>
          <w:lang w:val="zh-TW" w:eastAsia="zh-CN"/>
          <w:rPrChange w:id="39" w:author="朱晋莹" w:date="2025-06-26T16:54:33Z">
            <w:rPr>
              <w:rFonts w:hint="eastAsia" w:ascii="黑体" w:hAnsi="黑体" w:eastAsia="黑体" w:cs="黑体"/>
              <w:spacing w:val="-1"/>
              <w:lang w:val="zh-TW" w:eastAsia="zh-CN"/>
            </w:rPr>
          </w:rPrChange>
        </w:rPr>
        <w:t>件</w:t>
      </w:r>
      <w:r>
        <w:rPr>
          <w:rFonts w:hint="default" w:ascii="Times New Roman" w:hAnsi="Times New Roman" w:eastAsia="黑体" w:cs="Times New Roman"/>
          <w:spacing w:val="-1"/>
          <w:rPrChange w:id="40" w:author="朱晋莹" w:date="2025-06-26T16:54:33Z">
            <w:rPr>
              <w:rFonts w:ascii="黑体" w:hAnsi="黑体" w:eastAsia="黑体" w:cs="黑体"/>
              <w:spacing w:val="-1"/>
            </w:rPr>
          </w:rPrChange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0"/>
        <w:textAlignment w:val="auto"/>
        <w:rPr>
          <w:rFonts w:hint="default" w:ascii="Times New Roman" w:hAnsi="Times New Roman" w:eastAsia="黑体" w:cs="Times New Roman"/>
          <w:spacing w:val="-1"/>
          <w:rPrChange w:id="42" w:author="朱晋莹" w:date="2025-06-26T16:54:33Z">
            <w:rPr>
              <w:rFonts w:hint="default" w:ascii="黑体" w:hAnsi="黑体" w:eastAsia="黑体" w:cs="黑体"/>
              <w:spacing w:val="-1"/>
            </w:rPr>
          </w:rPrChange>
        </w:rPr>
        <w:pPrChange w:id="41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240" w:lineRule="auto"/>
            <w:ind w:firstLine="0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560" w:lineRule="exact"/>
        <w:ind w:left="0" w:firstLine="0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spacing w:val="9"/>
          <w:kern w:val="0"/>
          <w:sz w:val="44"/>
          <w:szCs w:val="44"/>
          <w:lang w:val="zh-TW" w:eastAsia="zh-TW"/>
          <w:rPrChange w:id="44" w:author="朱晋莹" w:date="2025-06-26T16:54:33Z">
            <w:rPr>
              <w:rFonts w:ascii="方正小标宋简体" w:hAnsi="方正小标宋简体" w:eastAsia="方正小标宋简体" w:cs="方正小标宋简体"/>
              <w:spacing w:val="9"/>
              <w:kern w:val="0"/>
              <w:sz w:val="35"/>
              <w:szCs w:val="35"/>
              <w:lang w:val="zh-TW" w:eastAsia="zh-TW"/>
            </w:rPr>
          </w:rPrChange>
        </w:rPr>
        <w:pPrChange w:id="43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0" w:line="560" w:lineRule="exact"/>
            <w:ind w:left="0" w:firstLine="0"/>
            <w:jc w:val="center"/>
            <w:textAlignment w:val="auto"/>
            <w:outlineLvl w:val="0"/>
          </w:pPr>
        </w:pPrChange>
      </w:pPr>
      <w:r>
        <w:rPr>
          <w:rFonts w:hint="default" w:ascii="Times New Roman" w:hAnsi="Times New Roman" w:eastAsia="方正小标宋简体" w:cs="Times New Roman"/>
          <w:spacing w:val="9"/>
          <w:kern w:val="0"/>
          <w:sz w:val="44"/>
          <w:szCs w:val="44"/>
          <w:lang w:val="zh-TW" w:eastAsia="zh-TW"/>
          <w:rPrChange w:id="45" w:author="朱晋莹" w:date="2025-06-26T16:54:33Z">
            <w:rPr>
              <w:rFonts w:ascii="方正小标宋简体" w:hAnsi="方正小标宋简体" w:eastAsia="方正小标宋简体" w:cs="方正小标宋简体"/>
              <w:spacing w:val="9"/>
              <w:kern w:val="0"/>
              <w:sz w:val="35"/>
              <w:szCs w:val="35"/>
              <w:lang w:val="zh-TW" w:eastAsia="zh-TW"/>
            </w:rPr>
          </w:rPrChange>
        </w:rPr>
        <w:t>智能工厂梯度培育要素条件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560" w:lineRule="exact"/>
        <w:ind w:left="0" w:firstLine="0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zh-TW" w:eastAsia="zh-TW"/>
          <w:rPrChange w:id="47" w:author="朱晋莹" w:date="2025-06-26T16:54:33Z">
            <w:rPr>
              <w:rFonts w:hint="default" w:ascii="方正小标宋简体" w:hAnsi="方正小标宋简体" w:eastAsia="方正小标宋简体" w:cs="方正小标宋简体"/>
              <w:kern w:val="0"/>
              <w:sz w:val="35"/>
              <w:szCs w:val="35"/>
              <w:lang w:val="zh-TW" w:eastAsia="zh-TW"/>
            </w:rPr>
          </w:rPrChange>
        </w:rPr>
        <w:pPrChange w:id="46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0" w:line="560" w:lineRule="exact"/>
            <w:ind w:left="0" w:firstLine="0"/>
            <w:jc w:val="center"/>
            <w:textAlignment w:val="auto"/>
            <w:outlineLvl w:val="0"/>
          </w:pPr>
        </w:pPrChange>
      </w:pPr>
      <w:r>
        <w:rPr>
          <w:rFonts w:hint="default" w:ascii="Times New Roman" w:hAnsi="Times New Roman" w:eastAsia="方正小标宋简体" w:cs="Times New Roman"/>
          <w:spacing w:val="9"/>
          <w:kern w:val="0"/>
          <w:sz w:val="44"/>
          <w:szCs w:val="44"/>
          <w:lang w:val="zh-TW" w:eastAsia="zh-TW"/>
          <w:rPrChange w:id="48" w:author="朱晋莹" w:date="2025-06-26T16:54:33Z">
            <w:rPr>
              <w:rFonts w:hint="default" w:ascii="方正小标宋简体" w:hAnsi="方正小标宋简体" w:eastAsia="方正小标宋简体" w:cs="方正小标宋简体"/>
              <w:spacing w:val="9"/>
              <w:kern w:val="0"/>
              <w:sz w:val="35"/>
              <w:szCs w:val="35"/>
              <w:lang w:val="zh-TW" w:eastAsia="zh-TW"/>
            </w:rPr>
          </w:rPrChange>
        </w:rPr>
        <w:t>（2025年版）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560" w:lineRule="exact"/>
        <w:ind w:firstLine="672" w:firstLineChars="200"/>
        <w:jc w:val="both"/>
        <w:textAlignment w:val="auto"/>
        <w:rPr>
          <w:ins w:id="50" w:author="朱晋莹" w:date="2025-06-26T16:54:28Z"/>
          <w:rFonts w:hint="default" w:ascii="Times New Roman" w:hAnsi="Times New Roman" w:eastAsia="仿宋_GB2312" w:cs="Times New Roman"/>
          <w:spacing w:val="8"/>
          <w:lang w:val="zh-TW" w:eastAsia="zh-TW"/>
          <w:rPrChange w:id="51" w:author="朱晋莹" w:date="2025-06-26T16:54:33Z">
            <w:rPr>
              <w:ins w:id="52" w:author="朱晋莹" w:date="2025-06-26T16:54:28Z"/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pPrChange w:id="49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240" w:beforeLines="100" w:line="600" w:lineRule="exact"/>
            <w:ind w:firstLine="672" w:firstLineChars="200"/>
            <w:jc w:val="both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560" w:lineRule="exact"/>
        <w:ind w:firstLine="672" w:firstLineChars="200"/>
        <w:jc w:val="both"/>
        <w:textAlignment w:val="auto"/>
        <w:rPr>
          <w:rFonts w:hint="default" w:ascii="Times New Roman" w:hAnsi="Times New Roman" w:eastAsia="仿宋_GB2312" w:cs="Times New Roman"/>
          <w:lang w:val="zh-TW" w:eastAsia="zh-TW"/>
          <w:rPrChange w:id="54" w:author="朱晋莹" w:date="2025-06-26T16:54:33Z">
            <w:rPr>
              <w:rFonts w:hint="default" w:ascii="Times New Roman" w:hAnsi="Times New Roman" w:eastAsia="仿宋_GB2312" w:cs="Times New Roman"/>
              <w:lang w:val="zh-TW" w:eastAsia="zh-TW"/>
            </w:rPr>
          </w:rPrChange>
        </w:rPr>
        <w:pPrChange w:id="53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240" w:beforeLines="100" w:line="600" w:lineRule="exact"/>
            <w:ind w:firstLine="672" w:firstLineChars="200"/>
            <w:jc w:val="both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pacing w:val="8"/>
          <w:lang w:val="zh-TW" w:eastAsia="zh-TW"/>
          <w:rPrChange w:id="55" w:author="朱晋莹" w:date="2025-06-26T16:54:33Z">
            <w:rPr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为指导基础级、先进级、卓越级和领航级智能工厂梯度建设，特制定本要素条件。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8"/>
        <w:jc w:val="both"/>
        <w:textAlignment w:val="auto"/>
        <w:outlineLvl w:val="1"/>
        <w:rPr>
          <w:rFonts w:hint="default" w:ascii="Times New Roman" w:hAnsi="Times New Roman" w:eastAsia="黑体" w:cs="Times New Roman"/>
          <w:spacing w:val="7"/>
          <w:kern w:val="0"/>
          <w:lang w:val="zh-TW" w:eastAsia="zh-TW"/>
          <w:rPrChange w:id="57" w:author="朱晋莹" w:date="2025-06-26T16:54:33Z">
            <w:rPr>
              <w:rFonts w:hint="default" w:ascii="黑体" w:hAnsi="黑体" w:eastAsia="黑体" w:cs="Times New Roman"/>
              <w:spacing w:val="7"/>
              <w:kern w:val="0"/>
              <w:lang w:val="zh-TW" w:eastAsia="zh-TW"/>
            </w:rPr>
          </w:rPrChange>
        </w:rPr>
        <w:pPrChange w:id="56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8"/>
            <w:jc w:val="both"/>
            <w:textAlignment w:val="auto"/>
            <w:outlineLvl w:val="1"/>
          </w:pPr>
        </w:pPrChange>
      </w:pPr>
      <w:r>
        <w:rPr>
          <w:rFonts w:hint="default" w:ascii="Times New Roman" w:hAnsi="Times New Roman" w:eastAsia="黑体" w:cs="Times New Roman"/>
          <w:spacing w:val="7"/>
          <w:kern w:val="0"/>
          <w:lang w:val="zh-TW" w:eastAsia="zh-TW"/>
          <w:rPrChange w:id="58" w:author="朱晋莹" w:date="2025-06-26T16:54:33Z">
            <w:rPr>
              <w:rFonts w:hint="default" w:ascii="黑体" w:hAnsi="黑体" w:eastAsia="黑体" w:cs="Times New Roman"/>
              <w:spacing w:val="7"/>
              <w:kern w:val="0"/>
              <w:lang w:val="zh-TW" w:eastAsia="zh-TW"/>
            </w:rPr>
          </w:rPrChange>
        </w:rPr>
        <w:t>一、基础要求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36"/>
        <w:jc w:val="both"/>
        <w:textAlignment w:val="auto"/>
        <w:rPr>
          <w:rFonts w:hint="default" w:ascii="Times New Roman" w:hAnsi="Times New Roman" w:eastAsia="仿宋_GB2312" w:cs="Times New Roman"/>
          <w:rPrChange w:id="60" w:author="朱晋莹" w:date="2025-06-26T16:54:33Z">
            <w:rPr>
              <w:rFonts w:hint="default" w:ascii="Times New Roman" w:hAnsi="Times New Roman" w:eastAsia="仿宋_GB2312" w:cs="Times New Roman"/>
            </w:rPr>
          </w:rPrChange>
        </w:rPr>
        <w:pPrChange w:id="59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36"/>
            <w:jc w:val="both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pacing w:val="4"/>
          <w:rPrChange w:id="61" w:author="朱晋莹" w:date="2025-06-26T16:54:33Z">
            <w:rPr>
              <w:rFonts w:hint="default" w:ascii="Times New Roman" w:hAnsi="Times New Roman" w:eastAsia="仿宋_GB2312" w:cs="Times New Roman"/>
              <w:spacing w:val="4"/>
            </w:rPr>
          </w:rPrChange>
        </w:rPr>
        <w:t>1.</w:t>
      </w:r>
      <w:r>
        <w:rPr>
          <w:rFonts w:hint="default" w:ascii="Times New Roman" w:hAnsi="Times New Roman" w:eastAsia="仿宋_GB2312" w:cs="Times New Roman"/>
          <w:spacing w:val="4"/>
          <w:lang w:val="zh-TW" w:eastAsia="zh-TW"/>
          <w:rPrChange w:id="62" w:author="朱晋莹" w:date="2025-06-26T16:54:33Z">
            <w:rPr>
              <w:rFonts w:hint="default" w:ascii="Times New Roman" w:hAnsi="Times New Roman" w:eastAsia="仿宋_GB2312" w:cs="Times New Roman"/>
              <w:spacing w:val="4"/>
              <w:lang w:val="zh-TW" w:eastAsia="zh-TW"/>
            </w:rPr>
          </w:rPrChange>
        </w:rPr>
        <w:t>企业应为规模以上工业企业，企业和产品均具有较强</w:t>
      </w:r>
      <w:r>
        <w:rPr>
          <w:rFonts w:hint="default" w:ascii="Times New Roman" w:hAnsi="Times New Roman" w:eastAsia="仿宋_GB2312" w:cs="Times New Roman"/>
          <w:spacing w:val="3"/>
          <w:lang w:val="zh-TW" w:eastAsia="zh-TW"/>
          <w:rPrChange w:id="63" w:author="朱晋莹" w:date="2025-06-26T16:54:33Z">
            <w:rPr>
              <w:rFonts w:hint="default" w:ascii="Times New Roman" w:hAnsi="Times New Roman" w:eastAsia="仿宋_GB2312" w:cs="Times New Roman"/>
              <w:spacing w:val="3"/>
              <w:lang w:val="zh-TW" w:eastAsia="zh-TW"/>
            </w:rPr>
          </w:rPrChange>
        </w:rPr>
        <w:t>市场竞争力。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4"/>
        <w:jc w:val="both"/>
        <w:textAlignment w:val="auto"/>
        <w:rPr>
          <w:rFonts w:hint="default" w:ascii="Times New Roman" w:hAnsi="Times New Roman" w:eastAsia="仿宋_GB2312" w:cs="Times New Roman"/>
          <w:rPrChange w:id="65" w:author="朱晋莹" w:date="2025-06-26T16:54:33Z">
            <w:rPr>
              <w:rFonts w:hint="default" w:ascii="Times New Roman" w:hAnsi="Times New Roman" w:eastAsia="仿宋_GB2312" w:cs="Times New Roman"/>
            </w:rPr>
          </w:rPrChange>
        </w:rPr>
        <w:pPrChange w:id="64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4"/>
            <w:jc w:val="both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pacing w:val="6"/>
          <w:rPrChange w:id="66" w:author="朱晋莹" w:date="2025-06-26T16:54:33Z">
            <w:rPr>
              <w:rFonts w:hint="default" w:ascii="Times New Roman" w:hAnsi="Times New Roman" w:eastAsia="仿宋_GB2312" w:cs="Times New Roman"/>
              <w:spacing w:val="6"/>
            </w:rPr>
          </w:rPrChange>
        </w:rPr>
        <w:t>2.</w:t>
      </w:r>
      <w:r>
        <w:rPr>
          <w:rFonts w:hint="default" w:ascii="Times New Roman" w:hAnsi="Times New Roman" w:eastAsia="仿宋_GB2312" w:cs="Times New Roman"/>
          <w:spacing w:val="6"/>
          <w:lang w:val="zh-TW" w:eastAsia="zh-TW"/>
          <w:rPrChange w:id="67" w:author="朱晋莹" w:date="2025-06-26T16:54:33Z">
            <w:rPr>
              <w:rFonts w:hint="default" w:ascii="Times New Roman" w:hAnsi="Times New Roman" w:eastAsia="仿宋_GB2312" w:cs="Times New Roman"/>
              <w:spacing w:val="6"/>
              <w:lang w:val="zh-TW" w:eastAsia="zh-TW"/>
            </w:rPr>
          </w:rPrChange>
        </w:rPr>
        <w:t>企业近三年经营和财务状况良好，无不良信用记录、</w:t>
      </w:r>
      <w:r>
        <w:rPr>
          <w:rFonts w:hint="default" w:ascii="Times New Roman" w:hAnsi="Times New Roman" w:eastAsia="仿宋_GB2312" w:cs="Times New Roman"/>
          <w:spacing w:val="8"/>
          <w:lang w:val="zh-TW" w:eastAsia="zh-TW"/>
          <w:rPrChange w:id="68" w:author="朱晋莹" w:date="2025-06-26T16:54:33Z">
            <w:rPr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无较大及以上安全、环保等事故，无违法违规行为。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08"/>
        <w:jc w:val="both"/>
        <w:textAlignment w:val="auto"/>
        <w:rPr>
          <w:rFonts w:hint="default" w:ascii="Times New Roman" w:hAnsi="Times New Roman" w:eastAsia="仿宋_GB2312" w:cs="Times New Roman"/>
          <w:rPrChange w:id="70" w:author="朱晋莹" w:date="2025-06-26T16:54:33Z">
            <w:rPr>
              <w:rFonts w:hint="default" w:ascii="Times New Roman" w:hAnsi="Times New Roman" w:eastAsia="仿宋_GB2312" w:cs="Times New Roman"/>
            </w:rPr>
          </w:rPrChange>
        </w:rPr>
        <w:pPrChange w:id="69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08"/>
            <w:jc w:val="both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pacing w:val="-3"/>
          <w:rPrChange w:id="71" w:author="朱晋莹" w:date="2025-06-26T16:54:33Z">
            <w:rPr>
              <w:rFonts w:hint="default" w:ascii="Times New Roman" w:hAnsi="Times New Roman" w:eastAsia="仿宋_GB2312" w:cs="Times New Roman"/>
              <w:spacing w:val="-3"/>
            </w:rPr>
          </w:rPrChange>
        </w:rPr>
        <w:t>3.</w:t>
      </w:r>
      <w:r>
        <w:rPr>
          <w:rFonts w:hint="default" w:ascii="Times New Roman" w:hAnsi="Times New Roman" w:eastAsia="仿宋_GB2312" w:cs="Times New Roman"/>
          <w:spacing w:val="-3"/>
          <w:lang w:val="zh-TW" w:eastAsia="zh-TW"/>
          <w:rPrChange w:id="72" w:author="朱晋莹" w:date="2025-06-26T16:54:33Z">
            <w:rPr>
              <w:rFonts w:hint="default" w:ascii="Times New Roman" w:hAnsi="Times New Roman" w:eastAsia="仿宋_GB2312" w:cs="Times New Roman"/>
              <w:spacing w:val="-3"/>
              <w:lang w:val="zh-TW" w:eastAsia="zh-TW"/>
            </w:rPr>
          </w:rPrChange>
        </w:rPr>
        <w:t>工厂使用的关键技术装备、工业软件、工业操作系统、</w:t>
      </w:r>
      <w:r>
        <w:rPr>
          <w:rFonts w:hint="default" w:ascii="Times New Roman" w:hAnsi="Times New Roman" w:eastAsia="仿宋_GB2312" w:cs="Times New Roman"/>
          <w:spacing w:val="8"/>
          <w:lang w:val="zh-TW" w:eastAsia="zh-TW"/>
          <w:rPrChange w:id="73" w:author="朱晋莹" w:date="2025-06-26T16:54:33Z">
            <w:rPr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系统解决方案等安全可控，网络安全和数据安全风险可控。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rPrChange w:id="75" w:author="朱晋莹" w:date="2025-06-26T16:54:33Z">
            <w:rPr>
              <w:rFonts w:hint="default" w:ascii="Times New Roman" w:hAnsi="Times New Roman" w:eastAsia="仿宋_GB2312" w:cs="Times New Roman"/>
            </w:rPr>
          </w:rPrChange>
        </w:rPr>
        <w:pPrChange w:id="74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0"/>
            <w:jc w:val="both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pacing w:val="5"/>
          <w:rPrChange w:id="76" w:author="朱晋莹" w:date="2025-06-26T16:54:33Z">
            <w:rPr>
              <w:rFonts w:hint="default" w:ascii="Times New Roman" w:hAnsi="Times New Roman" w:eastAsia="仿宋_GB2312" w:cs="Times New Roman"/>
              <w:spacing w:val="5"/>
            </w:rPr>
          </w:rPrChange>
        </w:rPr>
        <w:t>4.</w:t>
      </w:r>
      <w:r>
        <w:rPr>
          <w:rFonts w:hint="default" w:ascii="Times New Roman" w:hAnsi="Times New Roman" w:eastAsia="仿宋_GB2312" w:cs="Times New Roman"/>
          <w:spacing w:val="5"/>
          <w:lang w:val="zh-TW" w:eastAsia="zh-TW"/>
          <w:rPrChange w:id="77" w:author="朱晋莹" w:date="2025-06-26T16:54:33Z">
            <w:rPr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企业应建立智能工厂统筹规划、建设和运营的组织机</w:t>
      </w:r>
      <w:r>
        <w:rPr>
          <w:rFonts w:hint="default" w:ascii="Times New Roman" w:hAnsi="Times New Roman" w:eastAsia="仿宋_GB2312" w:cs="Times New Roman"/>
          <w:spacing w:val="7"/>
          <w:lang w:val="zh-TW" w:eastAsia="zh-TW"/>
          <w:rPrChange w:id="78" w:author="朱晋莹" w:date="2025-06-26T16:54:33Z">
            <w:rPr>
              <w:rFonts w:hint="default" w:ascii="Times New Roman" w:hAnsi="Times New Roman" w:eastAsia="仿宋_GB2312" w:cs="Times New Roman"/>
              <w:spacing w:val="7"/>
              <w:lang w:val="zh-TW" w:eastAsia="zh-TW"/>
            </w:rPr>
          </w:rPrChange>
        </w:rPr>
        <w:t>制，拥有一批智能制造专业人才。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88"/>
        <w:jc w:val="both"/>
        <w:textAlignment w:val="auto"/>
        <w:rPr>
          <w:rFonts w:hint="default" w:ascii="Times New Roman" w:hAnsi="Times New Roman" w:eastAsia="仿宋_GB2312" w:cs="Times New Roman"/>
          <w:rPrChange w:id="80" w:author="朱晋莹" w:date="2025-06-26T16:54:33Z">
            <w:rPr>
              <w:rFonts w:hint="default" w:ascii="Times New Roman" w:hAnsi="Times New Roman" w:eastAsia="仿宋_GB2312" w:cs="Times New Roman"/>
            </w:rPr>
          </w:rPrChange>
        </w:rPr>
        <w:pPrChange w:id="79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88"/>
            <w:jc w:val="both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pacing w:val="17"/>
          <w:rPrChange w:id="81" w:author="朱晋莹" w:date="2025-06-26T16:54:33Z">
            <w:rPr>
              <w:rFonts w:hint="default" w:ascii="Times New Roman" w:hAnsi="Times New Roman" w:eastAsia="仿宋_GB2312" w:cs="Times New Roman"/>
              <w:spacing w:val="17"/>
            </w:rPr>
          </w:rPrChange>
        </w:rPr>
        <w:t>5.</w:t>
      </w:r>
      <w:r>
        <w:rPr>
          <w:rFonts w:hint="default" w:ascii="Times New Roman" w:hAnsi="Times New Roman" w:eastAsia="仿宋_GB2312" w:cs="Times New Roman"/>
          <w:spacing w:val="17"/>
          <w:lang w:val="zh-TW" w:eastAsia="zh-TW"/>
          <w:rPrChange w:id="82" w:author="朱晋莹" w:date="2025-06-26T16:54:33Z">
            <w:rPr>
              <w:rFonts w:hint="default" w:ascii="Times New Roman" w:hAnsi="Times New Roman" w:eastAsia="仿宋_GB2312" w:cs="Times New Roman"/>
              <w:spacing w:val="17"/>
              <w:lang w:val="zh-TW" w:eastAsia="zh-TW"/>
            </w:rPr>
          </w:rPrChange>
        </w:rPr>
        <w:t>基础级和先进级工厂智能制造能力成熟度评估水平</w:t>
      </w:r>
      <w:r>
        <w:rPr>
          <w:rFonts w:hint="default" w:ascii="Times New Roman" w:hAnsi="Times New Roman" w:eastAsia="仿宋_GB2312" w:cs="Times New Roman"/>
          <w:spacing w:val="10"/>
          <w:lang w:val="zh-TW" w:eastAsia="zh-TW"/>
          <w:rPrChange w:id="83" w:author="朱晋莹" w:date="2025-06-26T16:54:33Z">
            <w:rPr>
              <w:rFonts w:hint="default" w:ascii="Times New Roman" w:hAnsi="Times New Roman" w:eastAsia="仿宋_GB2312" w:cs="Times New Roman"/>
              <w:spacing w:val="10"/>
              <w:lang w:val="zh-TW" w:eastAsia="zh-TW"/>
            </w:rPr>
          </w:rPrChange>
        </w:rPr>
        <w:t>达到</w:t>
      </w:r>
      <w:r>
        <w:rPr>
          <w:rFonts w:hint="default" w:ascii="Times New Roman" w:hAnsi="Times New Roman" w:eastAsia="仿宋_GB2312" w:cs="Times New Roman"/>
          <w:rPrChange w:id="84" w:author="朱晋莹" w:date="2025-06-26T16:54:33Z">
            <w:rPr>
              <w:rFonts w:hint="default" w:ascii="Times New Roman" w:hAnsi="Times New Roman" w:eastAsia="仿宋_GB2312" w:cs="Times New Roman"/>
            </w:rPr>
          </w:rPrChange>
        </w:rPr>
        <w:t>GB</w:t>
      </w:r>
      <w:r>
        <w:rPr>
          <w:rFonts w:hint="default" w:ascii="Times New Roman" w:hAnsi="Times New Roman" w:eastAsia="仿宋_GB2312" w:cs="Times New Roman"/>
          <w:spacing w:val="10"/>
          <w:rPrChange w:id="85" w:author="朱晋莹" w:date="2025-06-26T16:54:33Z">
            <w:rPr>
              <w:rFonts w:hint="default" w:ascii="Times New Roman" w:hAnsi="Times New Roman" w:eastAsia="仿宋_GB2312" w:cs="Times New Roman"/>
              <w:spacing w:val="10"/>
            </w:rPr>
          </w:rPrChange>
        </w:rPr>
        <w:t>/T 39116</w:t>
      </w:r>
      <w:r>
        <w:rPr>
          <w:rFonts w:hint="default" w:ascii="Times New Roman" w:hAnsi="Times New Roman" w:eastAsia="仿宋_GB2312" w:cs="Times New Roman"/>
          <w:spacing w:val="10"/>
          <w:lang w:val="en-US" w:eastAsia="zh-CN"/>
          <w:rPrChange w:id="86" w:author="朱晋莹" w:date="2025-06-26T16:54:33Z">
            <w:rPr>
              <w:rFonts w:hint="eastAsia" w:ascii="Times New Roman" w:hAnsi="Times New Roman" w:eastAsia="仿宋_GB2312" w:cs="Times New Roman"/>
              <w:spacing w:val="10"/>
              <w:lang w:val="en-US" w:eastAsia="zh-CN"/>
            </w:rPr>
          </w:rPrChange>
        </w:rPr>
        <w:t>—</w:t>
      </w:r>
      <w:r>
        <w:rPr>
          <w:rFonts w:hint="default" w:ascii="Times New Roman" w:hAnsi="Times New Roman" w:eastAsia="仿宋_GB2312" w:cs="Times New Roman"/>
          <w:spacing w:val="10"/>
          <w:rPrChange w:id="87" w:author="朱晋莹" w:date="2025-06-26T16:54:33Z">
            <w:rPr>
              <w:rFonts w:hint="default" w:ascii="Times New Roman" w:hAnsi="Times New Roman" w:eastAsia="仿宋_GB2312" w:cs="Times New Roman"/>
              <w:spacing w:val="10"/>
            </w:rPr>
          </w:rPrChange>
        </w:rPr>
        <w:t>2020</w:t>
      </w:r>
      <w:r>
        <w:rPr>
          <w:rFonts w:hint="default" w:ascii="Times New Roman" w:hAnsi="Times New Roman" w:eastAsia="仿宋_GB2312" w:cs="Times New Roman"/>
          <w:spacing w:val="10"/>
          <w:lang w:val="zh-TW" w:eastAsia="zh-TW"/>
          <w:rPrChange w:id="88" w:author="朱晋莹" w:date="2025-06-26T16:54:33Z">
            <w:rPr>
              <w:rFonts w:hint="default" w:ascii="Times New Roman" w:hAnsi="Times New Roman" w:eastAsia="仿宋_GB2312" w:cs="Times New Roman"/>
              <w:spacing w:val="10"/>
              <w:lang w:val="zh-TW" w:eastAsia="zh-TW"/>
            </w:rPr>
          </w:rPrChange>
        </w:rPr>
        <w:t>《智能制造能力成熟度模型》二级及</w:t>
      </w:r>
      <w:r>
        <w:rPr>
          <w:rFonts w:hint="default" w:ascii="Times New Roman" w:hAnsi="Times New Roman" w:eastAsia="仿宋_GB2312" w:cs="Times New Roman"/>
          <w:spacing w:val="9"/>
          <w:lang w:val="zh-TW" w:eastAsia="zh-TW"/>
          <w:rPrChange w:id="89" w:author="朱晋莹" w:date="2025-06-26T16:54:33Z">
            <w:rPr>
              <w:rFonts w:hint="default" w:ascii="Times New Roman" w:hAnsi="Times New Roman" w:eastAsia="仿宋_GB2312" w:cs="Times New Roman"/>
              <w:spacing w:val="9"/>
              <w:lang w:val="zh-TW" w:eastAsia="zh-TW"/>
            </w:rPr>
          </w:rPrChange>
        </w:rPr>
        <w:t>以上，卓越级智能工厂应达到三级及以上，领航级</w:t>
      </w:r>
      <w:r>
        <w:rPr>
          <w:rFonts w:hint="default" w:ascii="Times New Roman" w:hAnsi="Times New Roman" w:eastAsia="仿宋_GB2312" w:cs="Times New Roman"/>
          <w:spacing w:val="8"/>
          <w:lang w:val="zh-TW" w:eastAsia="zh-TW"/>
          <w:rPrChange w:id="90" w:author="朱晋莹" w:date="2025-06-26T16:54:33Z">
            <w:rPr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智能工厂</w:t>
      </w:r>
      <w:r>
        <w:rPr>
          <w:rFonts w:hint="default" w:ascii="Times New Roman" w:hAnsi="Times New Roman" w:eastAsia="仿宋_GB2312" w:cs="Times New Roman"/>
          <w:spacing w:val="7"/>
          <w:lang w:val="zh-TW" w:eastAsia="zh-TW"/>
          <w:rPrChange w:id="91" w:author="朱晋莹" w:date="2025-06-26T16:54:33Z">
            <w:rPr>
              <w:rFonts w:hint="default" w:ascii="Times New Roman" w:hAnsi="Times New Roman" w:eastAsia="仿宋_GB2312" w:cs="Times New Roman"/>
              <w:spacing w:val="7"/>
              <w:lang w:val="zh-TW" w:eastAsia="zh-TW"/>
            </w:rPr>
          </w:rPrChange>
        </w:rPr>
        <w:t>应达到四级及以上。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8"/>
        <w:jc w:val="both"/>
        <w:textAlignment w:val="auto"/>
        <w:outlineLvl w:val="1"/>
        <w:rPr>
          <w:rFonts w:hint="default" w:ascii="Times New Roman" w:hAnsi="Times New Roman" w:eastAsia="黑体" w:cs="Times New Roman"/>
          <w:kern w:val="0"/>
          <w:lang w:val="zh-TW" w:eastAsia="zh-TW"/>
          <w:rPrChange w:id="93" w:author="朱晋莹" w:date="2025-06-26T16:54:33Z">
            <w:rPr>
              <w:rFonts w:hint="default" w:ascii="黑体" w:hAnsi="黑体" w:eastAsia="黑体" w:cs="Times New Roman"/>
              <w:kern w:val="0"/>
              <w:lang w:val="zh-TW" w:eastAsia="zh-TW"/>
            </w:rPr>
          </w:rPrChange>
        </w:rPr>
        <w:pPrChange w:id="92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8"/>
            <w:jc w:val="both"/>
            <w:textAlignment w:val="auto"/>
            <w:outlineLvl w:val="1"/>
          </w:pPr>
        </w:pPrChange>
      </w:pPr>
      <w:r>
        <w:rPr>
          <w:rFonts w:hint="default" w:ascii="Times New Roman" w:hAnsi="Times New Roman" w:eastAsia="黑体" w:cs="Times New Roman"/>
          <w:spacing w:val="7"/>
          <w:kern w:val="0"/>
          <w:lang w:val="zh-TW" w:eastAsia="zh-TW"/>
          <w:rPrChange w:id="94" w:author="朱晋莹" w:date="2025-06-26T16:54:33Z">
            <w:rPr>
              <w:rFonts w:hint="default" w:ascii="黑体" w:hAnsi="黑体" w:eastAsia="黑体" w:cs="Times New Roman"/>
              <w:spacing w:val="7"/>
              <w:kern w:val="0"/>
              <w:lang w:val="zh-TW" w:eastAsia="zh-TW"/>
            </w:rPr>
          </w:rPrChange>
        </w:rPr>
        <w:t>二、基础级智能工厂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80" w:lineRule="exact"/>
        <w:ind w:firstLine="652"/>
        <w:jc w:val="both"/>
        <w:textAlignment w:val="auto"/>
        <w:rPr>
          <w:rFonts w:hint="default" w:ascii="Times New Roman" w:hAnsi="Times New Roman" w:eastAsia="仿宋_GB2312" w:cs="Times New Roman"/>
          <w:lang w:val="zh-TW" w:eastAsia="zh-TW"/>
          <w:rPrChange w:id="96" w:author="朱晋莹" w:date="2025-06-26T16:54:33Z">
            <w:rPr>
              <w:rFonts w:hint="default" w:ascii="Times New Roman" w:hAnsi="Times New Roman" w:eastAsia="仿宋_GB2312" w:cs="Times New Roman"/>
              <w:lang w:val="zh-TW" w:eastAsia="zh-TW"/>
            </w:rPr>
          </w:rPrChange>
        </w:rPr>
        <w:pPrChange w:id="95" w:author="朱晋莹" w:date="2025-06-26T16:53:23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52"/>
            <w:jc w:val="both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pacing w:val="8"/>
          <w:lang w:val="zh-TW" w:eastAsia="zh-TW"/>
          <w:rPrChange w:id="97" w:author="朱晋莹" w:date="2025-06-26T16:54:33Z">
            <w:rPr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工厂应聚焦数字化改造、网络化连接开展建设，围绕智能制造典型场景部署必要的智能制造装备、工业软件和系统，实现核心数</w:t>
      </w:r>
      <w:r>
        <w:rPr>
          <w:rFonts w:hint="default" w:ascii="Times New Roman" w:hAnsi="Times New Roman" w:eastAsia="仿宋_GB2312" w:cs="Times New Roman"/>
          <w:lang w:val="zh-TW" w:eastAsia="zh-TW"/>
          <w:rPrChange w:id="98" w:author="朱晋莹" w:date="2025-06-26T16:54:33Z">
            <w:rPr>
              <w:rFonts w:hint="default" w:ascii="Times New Roman" w:hAnsi="Times New Roman" w:eastAsia="仿宋_GB2312" w:cs="Times New Roman"/>
              <w:lang w:val="zh-TW" w:eastAsia="zh-TW"/>
            </w:rPr>
          </w:rPrChange>
        </w:rPr>
        <w:t>据实时采集、关键生产工序自动化、生产与经营管理</w:t>
      </w:r>
      <w:r>
        <w:rPr>
          <w:rFonts w:hint="default" w:ascii="Times New Roman" w:hAnsi="Times New Roman" w:eastAsia="仿宋_GB2312" w:cs="Times New Roman"/>
          <w:color w:val="auto"/>
          <w:lang w:val="zh-TW" w:eastAsia="zh-TW"/>
          <w:rPrChange w:id="99" w:author="朱晋莹" w:date="2025-06-26T16:54:33Z">
            <w:rPr>
              <w:rFonts w:hint="default" w:ascii="Times New Roman" w:hAnsi="Times New Roman" w:eastAsia="仿宋_GB2312" w:cs="Times New Roman"/>
              <w:color w:val="auto"/>
              <w:lang w:val="zh-TW" w:eastAsia="zh-TW"/>
            </w:rPr>
          </w:rPrChange>
        </w:rPr>
        <w:t>信息化</w:t>
      </w:r>
      <w:r>
        <w:rPr>
          <w:rFonts w:hint="default" w:ascii="Times New Roman" w:hAnsi="Times New Roman" w:eastAsia="仿宋_GB2312" w:cs="Times New Roman"/>
          <w:color w:val="auto"/>
          <w:spacing w:val="6"/>
          <w:lang w:val="zh-TW" w:eastAsia="zh-TW"/>
          <w:rPrChange w:id="100" w:author="朱晋莹" w:date="2025-06-26T16:54:33Z">
            <w:rPr>
              <w:rFonts w:hint="default" w:ascii="Times New Roman" w:hAnsi="Times New Roman" w:eastAsia="仿宋_GB2312" w:cs="Times New Roman"/>
              <w:color w:val="auto"/>
              <w:spacing w:val="6"/>
              <w:lang w:val="zh-TW" w:eastAsia="zh-TW"/>
            </w:rPr>
          </w:rPrChange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80" w:lineRule="exact"/>
        <w:ind w:firstLine="646"/>
        <w:jc w:val="both"/>
        <w:textAlignment w:val="auto"/>
        <w:outlineLvl w:val="1"/>
        <w:rPr>
          <w:rFonts w:hint="default" w:ascii="Times New Roman" w:hAnsi="Times New Roman" w:eastAsia="楷体_GB2312" w:cs="Times New Roman"/>
          <w:kern w:val="0"/>
          <w:lang w:val="zh-TW" w:eastAsia="zh-TW"/>
          <w:rPrChange w:id="102" w:author="朱晋莹" w:date="2025-06-26T16:54:33Z">
            <w:rPr>
              <w:rFonts w:ascii="楷体_GB2312" w:hAnsi="Times New Roman" w:eastAsia="楷体_GB2312" w:cs="Times New Roman"/>
              <w:kern w:val="0"/>
              <w:lang w:val="zh-TW" w:eastAsia="zh-TW"/>
            </w:rPr>
          </w:rPrChange>
        </w:rPr>
        <w:pPrChange w:id="101" w:author="朱晋莹" w:date="2025-06-26T16:53:23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6"/>
            <w:jc w:val="both"/>
            <w:textAlignment w:val="auto"/>
            <w:outlineLvl w:val="1"/>
          </w:pPr>
        </w:pPrChange>
      </w:pPr>
      <w:r>
        <w:rPr>
          <w:rFonts w:hint="default" w:ascii="Times New Roman" w:hAnsi="Times New Roman" w:eastAsia="楷体_GB2312" w:cs="Times New Roman"/>
          <w:b/>
          <w:bCs/>
          <w:spacing w:val="6"/>
          <w:kern w:val="0"/>
          <w:lang w:val="zh-TW" w:eastAsia="zh-TW"/>
          <w:rPrChange w:id="103" w:author="朱晋莹" w:date="2025-06-26T16:54:33Z">
            <w:rPr>
              <w:rFonts w:ascii="楷体_GB2312" w:hAnsi="Times New Roman" w:eastAsia="楷体_GB2312" w:cs="Times New Roman"/>
              <w:b/>
              <w:bCs/>
              <w:spacing w:val="6"/>
              <w:kern w:val="0"/>
              <w:lang w:val="zh-TW" w:eastAsia="zh-TW"/>
            </w:rPr>
          </w:rPrChange>
        </w:rPr>
        <w:t>（一）建设内容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80" w:lineRule="exact"/>
        <w:ind w:firstLine="684"/>
        <w:jc w:val="both"/>
        <w:textAlignment w:val="auto"/>
        <w:rPr>
          <w:rFonts w:hint="default" w:ascii="Times New Roman" w:hAnsi="Times New Roman" w:eastAsia="仿宋_GB2312" w:cs="Times New Roman"/>
          <w:rPrChange w:id="105" w:author="朱晋莹" w:date="2025-06-26T16:54:33Z">
            <w:rPr>
              <w:rFonts w:hint="default" w:ascii="Times New Roman" w:hAnsi="Times New Roman" w:eastAsia="仿宋_GB2312" w:cs="Times New Roman"/>
            </w:rPr>
          </w:rPrChange>
        </w:rPr>
        <w:pPrChange w:id="104" w:author="朱晋莹" w:date="2025-06-26T16:53:23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84"/>
            <w:jc w:val="both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pacing w:val="16"/>
          <w:lang w:val="zh-TW" w:eastAsia="zh-TW"/>
          <w:rPrChange w:id="106" w:author="朱晋莹" w:date="2025-06-26T16:54:33Z">
            <w:rPr>
              <w:rFonts w:hint="default" w:ascii="Times New Roman" w:hAnsi="Times New Roman" w:eastAsia="仿宋_GB2312" w:cs="Times New Roman"/>
              <w:spacing w:val="16"/>
              <w:lang w:val="zh-TW" w:eastAsia="zh-TW"/>
            </w:rPr>
          </w:rPrChange>
        </w:rPr>
        <w:t>鼓励企业参考《智能制造典型场景参考指引（</w:t>
      </w:r>
      <w:r>
        <w:rPr>
          <w:rFonts w:hint="default" w:ascii="Times New Roman" w:hAnsi="Times New Roman" w:eastAsia="仿宋_GB2312" w:cs="Times New Roman"/>
          <w:spacing w:val="8"/>
          <w:rPrChange w:id="107" w:author="朱晋莹" w:date="2025-06-26T16:54:33Z">
            <w:rPr>
              <w:rFonts w:hint="default" w:ascii="Times New Roman" w:hAnsi="Times New Roman" w:eastAsia="仿宋_GB2312" w:cs="Times New Roman"/>
              <w:spacing w:val="8"/>
            </w:rPr>
          </w:rPrChange>
        </w:rPr>
        <w:t>2025</w:t>
      </w:r>
      <w:r>
        <w:rPr>
          <w:rFonts w:hint="default" w:ascii="Times New Roman" w:hAnsi="Times New Roman" w:eastAsia="仿宋_GB2312" w:cs="Times New Roman"/>
          <w:spacing w:val="8"/>
          <w:lang w:val="zh-TW" w:eastAsia="zh-TW"/>
          <w:rPrChange w:id="108" w:author="朱晋莹" w:date="2025-06-26T16:54:33Z">
            <w:rPr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年</w:t>
      </w:r>
      <w:r>
        <w:rPr>
          <w:rFonts w:hint="default" w:ascii="Times New Roman" w:hAnsi="Times New Roman" w:eastAsia="仿宋_GB2312" w:cs="Times New Roman"/>
          <w:spacing w:val="9"/>
          <w:lang w:val="zh-TW" w:eastAsia="zh-TW"/>
          <w:rPrChange w:id="109" w:author="朱晋莹" w:date="2025-06-26T16:54:33Z">
            <w:rPr>
              <w:rFonts w:hint="default" w:ascii="Times New Roman" w:hAnsi="Times New Roman" w:eastAsia="仿宋_GB2312" w:cs="Times New Roman"/>
              <w:spacing w:val="9"/>
              <w:lang w:val="zh-TW" w:eastAsia="zh-TW"/>
            </w:rPr>
          </w:rPrChange>
        </w:rPr>
        <w:t>版）》，围绕工厂建设、研发设计、生产作业、生产管理、</w:t>
      </w:r>
      <w:r>
        <w:rPr>
          <w:rFonts w:hint="default" w:ascii="Times New Roman" w:hAnsi="Times New Roman" w:eastAsia="仿宋_GB2312" w:cs="Times New Roman"/>
          <w:spacing w:val="7"/>
          <w:lang w:val="zh-TW" w:eastAsia="zh-TW"/>
          <w:rPrChange w:id="110" w:author="朱晋莹" w:date="2025-06-26T16:54:33Z">
            <w:rPr>
              <w:rFonts w:hint="default" w:ascii="Times New Roman" w:hAnsi="Times New Roman" w:eastAsia="仿宋_GB2312" w:cs="Times New Roman"/>
              <w:spacing w:val="7"/>
              <w:lang w:val="zh-TW" w:eastAsia="zh-TW"/>
            </w:rPr>
          </w:rPrChange>
        </w:rPr>
        <w:t>运营管理等开展智能工厂建设，且至少覆盖生产作业环</w:t>
      </w:r>
      <w:r>
        <w:rPr>
          <w:rFonts w:hint="default" w:ascii="Times New Roman" w:hAnsi="Times New Roman" w:eastAsia="仿宋_GB2312" w:cs="Times New Roman"/>
          <w:spacing w:val="6"/>
          <w:lang w:val="zh-TW" w:eastAsia="zh-TW"/>
          <w:rPrChange w:id="111" w:author="朱晋莹" w:date="2025-06-26T16:54:33Z">
            <w:rPr>
              <w:rFonts w:hint="default" w:ascii="Times New Roman" w:hAnsi="Times New Roman" w:eastAsia="仿宋_GB2312" w:cs="Times New Roman"/>
              <w:spacing w:val="6"/>
              <w:lang w:val="zh-TW" w:eastAsia="zh-TW"/>
            </w:rPr>
          </w:rPrChange>
        </w:rPr>
        <w:t>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80" w:lineRule="exact"/>
        <w:ind w:firstLine="612"/>
        <w:jc w:val="both"/>
        <w:textAlignment w:val="auto"/>
        <w:rPr>
          <w:rStyle w:val="12"/>
          <w:rFonts w:hint="default" w:ascii="Times New Roman" w:hAnsi="Times New Roman" w:eastAsia="仿宋_GB2312" w:cs="Times New Roman"/>
          <w:rPrChange w:id="113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pPrChange w:id="112" w:author="朱晋莹" w:date="2025-06-26T16:53:23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12"/>
            <w:jc w:val="both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spacing w:val="-2"/>
          <w:rPrChange w:id="114" w:author="朱晋莹" w:date="2025-06-26T16:54:33Z">
            <w:rPr>
              <w:rFonts w:hint="default" w:ascii="Times New Roman" w:hAnsi="Times New Roman" w:eastAsia="仿宋_GB2312" w:cs="Times New Roman"/>
              <w:spacing w:val="-2"/>
            </w:rPr>
          </w:rPrChange>
        </w:rPr>
        <w:t>1.</w:t>
      </w:r>
      <w:r>
        <w:rPr>
          <w:rFonts w:hint="default" w:ascii="Times New Roman" w:hAnsi="Times New Roman" w:eastAsia="仿宋_GB2312" w:cs="Times New Roman"/>
          <w:spacing w:val="-2"/>
          <w:lang w:val="zh-TW" w:eastAsia="zh-TW"/>
          <w:rPrChange w:id="115" w:author="朱晋莹" w:date="2025-06-26T16:54:33Z">
            <w:rPr>
              <w:rFonts w:hint="default" w:ascii="Times New Roman" w:hAnsi="Times New Roman" w:eastAsia="仿宋_GB2312" w:cs="Times New Roman"/>
              <w:spacing w:val="-2"/>
              <w:lang w:val="zh-TW" w:eastAsia="zh-TW"/>
            </w:rPr>
          </w:rPrChange>
        </w:rPr>
        <w:t>工厂建设</w:t>
      </w:r>
      <w:r>
        <w:rPr>
          <w:rFonts w:hint="default" w:ascii="Times New Roman" w:hAnsi="Times New Roman" w:cs="Times New Roman"/>
          <w:rPrChange w:id="116" w:author="朱晋莹" w:date="2025-06-26T16:54:33Z">
            <w:rPr/>
          </w:rPrChange>
        </w:rPr>
        <w:fldChar w:fldCharType="begin"/>
      </w:r>
      <w:r>
        <w:rPr>
          <w:rFonts w:hint="default" w:ascii="Times New Roman" w:hAnsi="Times New Roman" w:cs="Times New Roman"/>
          <w:rPrChange w:id="117" w:author="朱晋莹" w:date="2025-06-26T16:54:33Z">
            <w:rPr/>
          </w:rPrChange>
        </w:rPr>
        <w:instrText xml:space="preserve"> HYPERLINK \l "bookmark1" </w:instrText>
      </w:r>
      <w:r>
        <w:rPr>
          <w:rFonts w:hint="default" w:ascii="Times New Roman" w:hAnsi="Times New Roman" w:cs="Times New Roman"/>
          <w:rPrChange w:id="118" w:author="朱晋莹" w:date="2025-06-26T16:54:33Z">
            <w:rPr/>
          </w:rPrChange>
        </w:rPr>
        <w:fldChar w:fldCharType="separate"/>
      </w:r>
      <w:r>
        <w:rPr>
          <w:rStyle w:val="13"/>
          <w:rFonts w:hint="default" w:ascii="Times New Roman" w:hAnsi="Times New Roman" w:eastAsia="仿宋_GB2312" w:cs="Times New Roman"/>
          <w:sz w:val="24"/>
          <w:szCs w:val="24"/>
          <w:rPrChange w:id="119" w:author="朱晋莹" w:date="2025-06-26T16:54:33Z">
            <w:rPr>
              <w:rStyle w:val="13"/>
              <w:rFonts w:hint="default" w:eastAsia="仿宋_GB2312"/>
              <w:sz w:val="24"/>
              <w:szCs w:val="24"/>
            </w:rPr>
          </w:rPrChange>
        </w:rPr>
        <w:t>[1</w:t>
      </w:r>
      <w:r>
        <w:rPr>
          <w:rStyle w:val="13"/>
          <w:rFonts w:hint="default" w:ascii="Times New Roman" w:hAnsi="Times New Roman" w:eastAsia="仿宋_GB2312" w:cs="Times New Roman"/>
          <w:sz w:val="24"/>
          <w:szCs w:val="24"/>
          <w:rPrChange w:id="120" w:author="朱晋莹" w:date="2025-06-26T16:54:33Z">
            <w:rPr>
              <w:rStyle w:val="13"/>
              <w:rFonts w:hint="default" w:eastAsia="仿宋_GB2312"/>
              <w:sz w:val="24"/>
              <w:szCs w:val="24"/>
            </w:rPr>
          </w:rPrChange>
        </w:rPr>
        <w:fldChar w:fldCharType="end"/>
      </w:r>
      <w:r>
        <w:rPr>
          <w:rStyle w:val="13"/>
          <w:rFonts w:hint="default" w:ascii="Times New Roman" w:hAnsi="Times New Roman" w:eastAsia="仿宋_GB2312" w:cs="Times New Roman"/>
          <w:sz w:val="24"/>
          <w:szCs w:val="24"/>
          <w:rPrChange w:id="121" w:author="朱晋莹" w:date="2025-06-26T16:54:33Z">
            <w:rPr>
              <w:rStyle w:val="13"/>
              <w:rFonts w:hint="default" w:eastAsia="仿宋_GB2312"/>
              <w:sz w:val="24"/>
              <w:szCs w:val="24"/>
            </w:rPr>
          </w:rPrChange>
        </w:rPr>
        <w:t>]</w:t>
      </w:r>
      <w:r>
        <w:rPr>
          <w:rStyle w:val="12"/>
          <w:rFonts w:hint="default" w:ascii="Times New Roman" w:hAnsi="Times New Roman" w:eastAsia="仿宋_GB2312" w:cs="Times New Roman"/>
          <w:spacing w:val="-2"/>
          <w:lang w:val="zh-TW" w:eastAsia="zh-TW"/>
          <w:rPrChange w:id="122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-2"/>
              <w:lang w:val="zh-TW" w:eastAsia="zh-TW"/>
            </w:rPr>
          </w:rPrChange>
        </w:rPr>
        <w:t>：开展产线级、车间级数字化规划与建设；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  <w:rPrChange w:id="123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9"/>
              <w:lang w:val="zh-TW" w:eastAsia="zh-TW"/>
            </w:rPr>
          </w:rPrChange>
        </w:rPr>
        <w:t>部署安全可控的智能制造装备、工业软件、系统和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  <w:rPrChange w:id="124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数字基础</w:t>
      </w:r>
      <w:r>
        <w:rPr>
          <w:rStyle w:val="12"/>
          <w:rFonts w:hint="default" w:ascii="Times New Roman" w:hAnsi="Times New Roman" w:eastAsia="仿宋_GB2312" w:cs="Times New Roman"/>
          <w:spacing w:val="1"/>
          <w:lang w:val="zh-TW" w:eastAsia="zh-TW"/>
          <w:rPrChange w:id="125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"/>
              <w:lang w:val="zh-TW" w:eastAsia="zh-TW"/>
            </w:rPr>
          </w:rPrChange>
        </w:rPr>
        <w:t>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80" w:lineRule="exact"/>
        <w:ind w:firstLine="644"/>
        <w:jc w:val="both"/>
        <w:textAlignment w:val="auto"/>
        <w:rPr>
          <w:rStyle w:val="12"/>
          <w:rFonts w:hint="default" w:ascii="Times New Roman" w:hAnsi="Times New Roman" w:eastAsia="仿宋_GB2312" w:cs="Times New Roman"/>
          <w:rPrChange w:id="127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pPrChange w:id="126" w:author="朱晋莹" w:date="2025-06-26T16:53:23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4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6"/>
          <w:rPrChange w:id="128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</w:rPr>
          </w:rPrChange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  <w:rPrChange w:id="129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  <w:lang w:val="zh-TW" w:eastAsia="zh-TW"/>
            </w:rPr>
          </w:rPrChange>
        </w:rPr>
        <w:t>研发设计</w:t>
      </w:r>
      <w:r>
        <w:rPr>
          <w:rFonts w:hint="default" w:ascii="Times New Roman" w:hAnsi="Times New Roman" w:cs="Times New Roman"/>
          <w:rPrChange w:id="130" w:author="朱晋莹" w:date="2025-06-26T16:54:33Z">
            <w:rPr/>
          </w:rPrChange>
        </w:rPr>
        <w:fldChar w:fldCharType="begin"/>
      </w:r>
      <w:r>
        <w:rPr>
          <w:rFonts w:hint="default" w:ascii="Times New Roman" w:hAnsi="Times New Roman" w:cs="Times New Roman"/>
          <w:rPrChange w:id="131" w:author="朱晋莹" w:date="2025-06-26T16:54:33Z">
            <w:rPr/>
          </w:rPrChange>
        </w:rPr>
        <w:instrText xml:space="preserve"> HYPERLINK \l "bookmark2" </w:instrText>
      </w:r>
      <w:r>
        <w:rPr>
          <w:rFonts w:hint="default" w:ascii="Times New Roman" w:hAnsi="Times New Roman" w:cs="Times New Roman"/>
          <w:rPrChange w:id="132" w:author="朱晋莹" w:date="2025-06-26T16:54:33Z">
            <w:rPr/>
          </w:rPrChange>
        </w:rPr>
        <w:fldChar w:fldCharType="separate"/>
      </w:r>
      <w:r>
        <w:rPr>
          <w:rStyle w:val="14"/>
          <w:rFonts w:hint="default" w:ascii="Times New Roman" w:hAnsi="Times New Roman" w:eastAsia="仿宋_GB2312" w:cs="Times New Roman"/>
          <w:sz w:val="24"/>
          <w:szCs w:val="24"/>
          <w:rPrChange w:id="133" w:author="朱晋莹" w:date="2025-06-26T16:54:33Z">
            <w:rPr>
              <w:rStyle w:val="14"/>
              <w:rFonts w:hint="default" w:eastAsia="仿宋_GB2312"/>
              <w:sz w:val="24"/>
              <w:szCs w:val="24"/>
            </w:rPr>
          </w:rPrChange>
        </w:rPr>
        <w:t>[2</w:t>
      </w:r>
      <w:r>
        <w:rPr>
          <w:rStyle w:val="14"/>
          <w:rFonts w:hint="default" w:ascii="Times New Roman" w:hAnsi="Times New Roman" w:eastAsia="仿宋_GB2312" w:cs="Times New Roman"/>
          <w:sz w:val="24"/>
          <w:szCs w:val="24"/>
          <w:rPrChange w:id="134" w:author="朱晋莹" w:date="2025-06-26T16:54:33Z">
            <w:rPr>
              <w:rStyle w:val="14"/>
              <w:rFonts w:hint="default" w:eastAsia="仿宋_GB2312"/>
              <w:sz w:val="24"/>
              <w:szCs w:val="24"/>
            </w:rPr>
          </w:rPrChange>
        </w:rPr>
        <w:fldChar w:fldCharType="end"/>
      </w:r>
      <w:r>
        <w:rPr>
          <w:rStyle w:val="14"/>
          <w:rFonts w:hint="default" w:ascii="Times New Roman" w:hAnsi="Times New Roman" w:eastAsia="仿宋_GB2312" w:cs="Times New Roman"/>
          <w:sz w:val="24"/>
          <w:szCs w:val="24"/>
          <w:rPrChange w:id="135" w:author="朱晋莹" w:date="2025-06-26T16:54:33Z">
            <w:rPr>
              <w:rStyle w:val="14"/>
              <w:rFonts w:hint="default" w:eastAsia="仿宋_GB2312"/>
              <w:sz w:val="24"/>
              <w:szCs w:val="24"/>
            </w:rPr>
          </w:rPrChange>
        </w:rPr>
        <w:t>]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  <w:rPrChange w:id="136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  <w:lang w:val="zh-TW" w:eastAsia="zh-TW"/>
            </w:rPr>
          </w:rPrChange>
        </w:rPr>
        <w:t>：开展产品、工艺数字化研发设计。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80" w:lineRule="exact"/>
        <w:ind w:firstLine="644"/>
        <w:jc w:val="both"/>
        <w:textAlignment w:val="auto"/>
        <w:rPr>
          <w:rStyle w:val="12"/>
          <w:rFonts w:hint="default" w:ascii="Times New Roman" w:hAnsi="Times New Roman" w:eastAsia="仿宋_GB2312" w:cs="Times New Roman"/>
          <w:rPrChange w:id="138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pPrChange w:id="137" w:author="朱晋莹" w:date="2025-06-26T16:53:23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4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6"/>
          <w:rPrChange w:id="139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</w:rPr>
          </w:rPrChange>
        </w:rPr>
        <w:t>3.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  <w:rPrChange w:id="140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  <w:lang w:val="zh-TW" w:eastAsia="zh-TW"/>
            </w:rPr>
          </w:rPrChange>
        </w:rPr>
        <w:t>生产作业</w:t>
      </w:r>
      <w:r>
        <w:rPr>
          <w:rFonts w:hint="default" w:ascii="Times New Roman" w:hAnsi="Times New Roman" w:cs="Times New Roman"/>
          <w:rPrChange w:id="141" w:author="朱晋莹" w:date="2025-06-26T16:54:33Z">
            <w:rPr/>
          </w:rPrChange>
        </w:rPr>
        <w:fldChar w:fldCharType="begin"/>
      </w:r>
      <w:r>
        <w:rPr>
          <w:rFonts w:hint="default" w:ascii="Times New Roman" w:hAnsi="Times New Roman" w:cs="Times New Roman"/>
          <w:rPrChange w:id="142" w:author="朱晋莹" w:date="2025-06-26T16:54:33Z">
            <w:rPr/>
          </w:rPrChange>
        </w:rPr>
        <w:instrText xml:space="preserve"> HYPERLINK \l "bookmark3" </w:instrText>
      </w:r>
      <w:r>
        <w:rPr>
          <w:rFonts w:hint="default" w:ascii="Times New Roman" w:hAnsi="Times New Roman" w:cs="Times New Roman"/>
          <w:rPrChange w:id="143" w:author="朱晋莹" w:date="2025-06-26T16:54:33Z">
            <w:rPr/>
          </w:rPrChange>
        </w:rPr>
        <w:fldChar w:fldCharType="separate"/>
      </w:r>
      <w:r>
        <w:rPr>
          <w:rStyle w:val="14"/>
          <w:rFonts w:hint="default" w:ascii="Times New Roman" w:hAnsi="Times New Roman" w:eastAsia="仿宋_GB2312" w:cs="Times New Roman"/>
          <w:sz w:val="24"/>
          <w:szCs w:val="24"/>
          <w:rPrChange w:id="144" w:author="朱晋莹" w:date="2025-06-26T16:54:33Z">
            <w:rPr>
              <w:rStyle w:val="14"/>
              <w:rFonts w:hint="default" w:eastAsia="仿宋_GB2312"/>
              <w:sz w:val="24"/>
              <w:szCs w:val="24"/>
            </w:rPr>
          </w:rPrChange>
        </w:rPr>
        <w:t>[3</w:t>
      </w:r>
      <w:r>
        <w:rPr>
          <w:rStyle w:val="14"/>
          <w:rFonts w:hint="default" w:ascii="Times New Roman" w:hAnsi="Times New Roman" w:eastAsia="仿宋_GB2312" w:cs="Times New Roman"/>
          <w:sz w:val="24"/>
          <w:szCs w:val="24"/>
          <w:rPrChange w:id="145" w:author="朱晋莹" w:date="2025-06-26T16:54:33Z">
            <w:rPr>
              <w:rStyle w:val="14"/>
              <w:rFonts w:hint="default" w:eastAsia="仿宋_GB2312"/>
              <w:sz w:val="24"/>
              <w:szCs w:val="24"/>
            </w:rPr>
          </w:rPrChange>
        </w:rPr>
        <w:fldChar w:fldCharType="end"/>
      </w:r>
      <w:r>
        <w:rPr>
          <w:rStyle w:val="14"/>
          <w:rFonts w:hint="default" w:ascii="Times New Roman" w:hAnsi="Times New Roman" w:eastAsia="仿宋_GB2312" w:cs="Times New Roman"/>
          <w:sz w:val="24"/>
          <w:szCs w:val="24"/>
          <w:rPrChange w:id="146" w:author="朱晋莹" w:date="2025-06-26T16:54:33Z">
            <w:rPr>
              <w:rStyle w:val="14"/>
              <w:rFonts w:hint="default" w:eastAsia="仿宋_GB2312"/>
              <w:sz w:val="24"/>
              <w:szCs w:val="24"/>
            </w:rPr>
          </w:rPrChange>
        </w:rPr>
        <w:t>]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  <w:rPrChange w:id="147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  <w:lang w:val="zh-TW" w:eastAsia="zh-TW"/>
            </w:rPr>
          </w:rPrChange>
        </w:rPr>
        <w:t>：开展关键装备数字化改造，促进工艺优化升级，实现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  <w:rPrChange w:id="148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关键装备、系统的网络化连接和实时监控，以及关键生产工序自动</w:t>
      </w:r>
      <w:r>
        <w:rPr>
          <w:rStyle w:val="12"/>
          <w:rFonts w:hint="default" w:ascii="Times New Roman" w:hAnsi="Times New Roman" w:eastAsia="仿宋_GB2312" w:cs="Times New Roman"/>
          <w:spacing w:val="1"/>
          <w:lang w:val="zh-TW" w:eastAsia="zh-TW"/>
          <w:rPrChange w:id="149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"/>
              <w:lang w:val="zh-TW" w:eastAsia="zh-TW"/>
            </w:rPr>
          </w:rPrChange>
        </w:rPr>
        <w:t>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80" w:lineRule="exact"/>
        <w:ind w:firstLine="620"/>
        <w:jc w:val="both"/>
        <w:textAlignment w:val="auto"/>
        <w:rPr>
          <w:rStyle w:val="12"/>
          <w:rFonts w:hint="default" w:ascii="Times New Roman" w:hAnsi="Times New Roman" w:eastAsia="仿宋_GB2312" w:cs="Times New Roman"/>
          <w:rPrChange w:id="151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pPrChange w:id="150" w:author="朱晋莹" w:date="2025-06-26T16:53:23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20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rPrChange w:id="152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t>4.</w:t>
      </w:r>
      <w:r>
        <w:rPr>
          <w:rStyle w:val="12"/>
          <w:rFonts w:hint="default" w:ascii="Times New Roman" w:hAnsi="Times New Roman" w:eastAsia="仿宋_GB2312" w:cs="Times New Roman"/>
          <w:lang w:val="zh-TW" w:eastAsia="zh-TW"/>
          <w:rPrChange w:id="153" w:author="朱晋莹" w:date="2025-06-26T16:54:33Z">
            <w:rPr>
              <w:rStyle w:val="12"/>
              <w:rFonts w:hint="default" w:ascii="Times New Roman" w:hAnsi="Times New Roman" w:eastAsia="仿宋_GB2312" w:cs="Times New Roman"/>
              <w:lang w:val="zh-TW" w:eastAsia="zh-TW"/>
            </w:rPr>
          </w:rPrChange>
        </w:rPr>
        <w:t>生产管理</w:t>
      </w:r>
      <w:r>
        <w:rPr>
          <w:rFonts w:hint="default" w:ascii="Times New Roman" w:hAnsi="Times New Roman" w:cs="Times New Roman"/>
          <w:rPrChange w:id="154" w:author="朱晋莹" w:date="2025-06-26T16:54:33Z">
            <w:rPr/>
          </w:rPrChange>
        </w:rPr>
        <w:fldChar w:fldCharType="begin"/>
      </w:r>
      <w:r>
        <w:rPr>
          <w:rFonts w:hint="default" w:ascii="Times New Roman" w:hAnsi="Times New Roman" w:cs="Times New Roman"/>
          <w:rPrChange w:id="155" w:author="朱晋莹" w:date="2025-06-26T16:54:33Z">
            <w:rPr/>
          </w:rPrChange>
        </w:rPr>
        <w:instrText xml:space="preserve"> HYPERLINK \l "bookmark4" </w:instrText>
      </w:r>
      <w:r>
        <w:rPr>
          <w:rFonts w:hint="default" w:ascii="Times New Roman" w:hAnsi="Times New Roman" w:cs="Times New Roman"/>
          <w:rPrChange w:id="156" w:author="朱晋莹" w:date="2025-06-26T16:54:33Z">
            <w:rPr/>
          </w:rPrChange>
        </w:rPr>
        <w:fldChar w:fldCharType="separate"/>
      </w:r>
      <w:r>
        <w:rPr>
          <w:rStyle w:val="15"/>
          <w:rFonts w:hint="default" w:ascii="Times New Roman" w:hAnsi="Times New Roman" w:eastAsia="仿宋_GB2312" w:cs="Times New Roman"/>
          <w:sz w:val="24"/>
          <w:szCs w:val="24"/>
          <w:rPrChange w:id="157" w:author="朱晋莹" w:date="2025-06-26T16:54:33Z">
            <w:rPr>
              <w:rStyle w:val="15"/>
              <w:rFonts w:hint="default" w:eastAsia="仿宋_GB2312"/>
              <w:sz w:val="24"/>
              <w:szCs w:val="24"/>
            </w:rPr>
          </w:rPrChange>
        </w:rPr>
        <w:t>[4</w:t>
      </w:r>
      <w:r>
        <w:rPr>
          <w:rStyle w:val="15"/>
          <w:rFonts w:hint="default" w:ascii="Times New Roman" w:hAnsi="Times New Roman" w:eastAsia="仿宋_GB2312" w:cs="Times New Roman"/>
          <w:sz w:val="24"/>
          <w:szCs w:val="24"/>
          <w:rPrChange w:id="158" w:author="朱晋莹" w:date="2025-06-26T16:54:33Z">
            <w:rPr>
              <w:rStyle w:val="15"/>
              <w:rFonts w:hint="default" w:eastAsia="仿宋_GB2312"/>
              <w:sz w:val="24"/>
              <w:szCs w:val="24"/>
            </w:rPr>
          </w:rPrChange>
        </w:rPr>
        <w:fldChar w:fldCharType="end"/>
      </w:r>
      <w:r>
        <w:rPr>
          <w:rStyle w:val="15"/>
          <w:rFonts w:hint="default" w:ascii="Times New Roman" w:hAnsi="Times New Roman" w:eastAsia="仿宋_GB2312" w:cs="Times New Roman"/>
          <w:sz w:val="24"/>
          <w:szCs w:val="24"/>
          <w:rPrChange w:id="159" w:author="朱晋莹" w:date="2025-06-26T16:54:33Z">
            <w:rPr>
              <w:rStyle w:val="15"/>
              <w:rFonts w:hint="default" w:eastAsia="仿宋_GB2312"/>
              <w:sz w:val="24"/>
              <w:szCs w:val="24"/>
            </w:rPr>
          </w:rPrChange>
        </w:rPr>
        <w:t>]</w:t>
      </w:r>
      <w:r>
        <w:rPr>
          <w:rStyle w:val="12"/>
          <w:rFonts w:hint="default" w:ascii="Times New Roman" w:hAnsi="Times New Roman" w:eastAsia="仿宋_GB2312" w:cs="Times New Roman"/>
          <w:lang w:val="zh-TW" w:eastAsia="zh-TW"/>
          <w:rPrChange w:id="160" w:author="朱晋莹" w:date="2025-06-26T16:54:33Z">
            <w:rPr>
              <w:rStyle w:val="12"/>
              <w:rFonts w:hint="default" w:ascii="Times New Roman" w:hAnsi="Times New Roman" w:eastAsia="仿宋_GB2312" w:cs="Times New Roman"/>
              <w:lang w:val="zh-TW" w:eastAsia="zh-TW"/>
            </w:rPr>
          </w:rPrChange>
        </w:rPr>
        <w:t>：应用信息系统，对作业计划、产品质量、设备资产、生产物料等进行管理，实现关键生产过程精益化。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80" w:lineRule="exact"/>
        <w:ind w:firstLine="644"/>
        <w:jc w:val="both"/>
        <w:textAlignment w:val="auto"/>
        <w:rPr>
          <w:rStyle w:val="12"/>
          <w:rFonts w:hint="default" w:ascii="Times New Roman" w:hAnsi="Times New Roman" w:eastAsia="仿宋_GB2312" w:cs="Times New Roman"/>
          <w:rPrChange w:id="162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pPrChange w:id="161" w:author="朱晋莹" w:date="2025-06-26T16:53:23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4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6"/>
          <w:rPrChange w:id="163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</w:rPr>
          </w:rPrChange>
        </w:rPr>
        <w:t>5.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  <w:rPrChange w:id="164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  <w:lang w:val="zh-TW" w:eastAsia="zh-TW"/>
            </w:rPr>
          </w:rPrChange>
        </w:rPr>
        <w:t>运营管理</w:t>
      </w:r>
      <w:r>
        <w:rPr>
          <w:rFonts w:hint="default" w:ascii="Times New Roman" w:hAnsi="Times New Roman" w:cs="Times New Roman"/>
          <w:rPrChange w:id="165" w:author="朱晋莹" w:date="2025-06-26T16:54:33Z">
            <w:rPr/>
          </w:rPrChange>
        </w:rPr>
        <w:fldChar w:fldCharType="begin"/>
      </w:r>
      <w:r>
        <w:rPr>
          <w:rFonts w:hint="default" w:ascii="Times New Roman" w:hAnsi="Times New Roman" w:cs="Times New Roman"/>
          <w:rPrChange w:id="166" w:author="朱晋莹" w:date="2025-06-26T16:54:33Z">
            <w:rPr/>
          </w:rPrChange>
        </w:rPr>
        <w:instrText xml:space="preserve"> HYPERLINK \l "bookmark" </w:instrText>
      </w:r>
      <w:r>
        <w:rPr>
          <w:rFonts w:hint="default" w:ascii="Times New Roman" w:hAnsi="Times New Roman" w:cs="Times New Roman"/>
          <w:rPrChange w:id="167" w:author="朱晋莹" w:date="2025-06-26T16:54:33Z">
            <w:rPr/>
          </w:rPrChange>
        </w:rPr>
        <w:fldChar w:fldCharType="separate"/>
      </w:r>
      <w:r>
        <w:rPr>
          <w:rStyle w:val="14"/>
          <w:rFonts w:hint="default" w:ascii="Times New Roman" w:hAnsi="Times New Roman" w:eastAsia="仿宋_GB2312" w:cs="Times New Roman"/>
          <w:sz w:val="24"/>
          <w:szCs w:val="24"/>
          <w:rPrChange w:id="168" w:author="朱晋莹" w:date="2025-06-26T16:54:33Z">
            <w:rPr>
              <w:rStyle w:val="14"/>
              <w:rFonts w:hint="default" w:eastAsia="仿宋_GB2312"/>
              <w:sz w:val="24"/>
              <w:szCs w:val="24"/>
            </w:rPr>
          </w:rPrChange>
        </w:rPr>
        <w:t>[5</w:t>
      </w:r>
      <w:r>
        <w:rPr>
          <w:rStyle w:val="14"/>
          <w:rFonts w:hint="default" w:ascii="Times New Roman" w:hAnsi="Times New Roman" w:eastAsia="仿宋_GB2312" w:cs="Times New Roman"/>
          <w:sz w:val="24"/>
          <w:szCs w:val="24"/>
          <w:rPrChange w:id="169" w:author="朱晋莹" w:date="2025-06-26T16:54:33Z">
            <w:rPr>
              <w:rStyle w:val="14"/>
              <w:rFonts w:hint="default" w:eastAsia="仿宋_GB2312"/>
              <w:sz w:val="24"/>
              <w:szCs w:val="24"/>
            </w:rPr>
          </w:rPrChange>
        </w:rPr>
        <w:fldChar w:fldCharType="end"/>
      </w:r>
      <w:r>
        <w:rPr>
          <w:rStyle w:val="14"/>
          <w:rFonts w:hint="default" w:ascii="Times New Roman" w:hAnsi="Times New Roman" w:eastAsia="仿宋_GB2312" w:cs="Times New Roman"/>
          <w:sz w:val="24"/>
          <w:szCs w:val="24"/>
          <w:rPrChange w:id="170" w:author="朱晋莹" w:date="2025-06-26T16:54:33Z">
            <w:rPr>
              <w:rStyle w:val="14"/>
              <w:rFonts w:hint="default" w:eastAsia="仿宋_GB2312"/>
              <w:sz w:val="24"/>
              <w:szCs w:val="24"/>
            </w:rPr>
          </w:rPrChange>
        </w:rPr>
        <w:t>]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  <w:rPrChange w:id="171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  <w:lang w:val="zh-TW" w:eastAsia="zh-TW"/>
            </w:rPr>
          </w:rPrChange>
        </w:rPr>
        <w:t>：应用信息系统，对采购、销售、库存、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  <w:rPrChange w:id="172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财务和人力资源等进行管理，实现经营数据精准核算和绩效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  <w:rPrChange w:id="173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  <w:lang w:val="zh-TW" w:eastAsia="zh-TW"/>
            </w:rPr>
          </w:rPrChange>
        </w:rPr>
        <w:t>指标量化评估。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80" w:lineRule="exact"/>
        <w:ind w:firstLine="646"/>
        <w:jc w:val="both"/>
        <w:textAlignment w:val="auto"/>
        <w:outlineLvl w:val="1"/>
        <w:rPr>
          <w:rStyle w:val="12"/>
          <w:rFonts w:hint="default" w:ascii="Times New Roman" w:hAnsi="Times New Roman" w:eastAsia="楷体_GB2312" w:cs="Times New Roman"/>
          <w:b/>
          <w:bCs/>
          <w:spacing w:val="6"/>
          <w:kern w:val="0"/>
          <w:lang w:val="zh-TW" w:eastAsia="zh-TW"/>
          <w:rPrChange w:id="175" w:author="朱晋莹" w:date="2025-06-26T16:54:33Z">
            <w:rPr>
              <w:rStyle w:val="12"/>
              <w:rFonts w:ascii="楷体_GB2312" w:hAnsi="Times New Roman" w:eastAsia="楷体_GB2312" w:cs="Times New Roman"/>
              <w:b/>
              <w:bCs/>
              <w:spacing w:val="6"/>
              <w:kern w:val="0"/>
              <w:lang w:val="zh-TW" w:eastAsia="zh-TW"/>
            </w:rPr>
          </w:rPrChange>
        </w:rPr>
        <w:pPrChange w:id="174" w:author="朱晋莹" w:date="2025-06-26T16:53:23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6"/>
            <w:jc w:val="both"/>
            <w:textAlignment w:val="auto"/>
            <w:outlineLvl w:val="1"/>
          </w:pPr>
        </w:pPrChange>
      </w:pPr>
      <w:r>
        <w:rPr>
          <w:rStyle w:val="12"/>
          <w:rFonts w:hint="default" w:ascii="Times New Roman" w:hAnsi="Times New Roman" w:eastAsia="楷体_GB2312" w:cs="Times New Roman"/>
          <w:b/>
          <w:bCs/>
          <w:spacing w:val="6"/>
          <w:kern w:val="0"/>
          <w:lang w:val="zh-TW" w:eastAsia="zh-TW"/>
          <w:rPrChange w:id="176" w:author="朱晋莹" w:date="2025-06-26T16:54:33Z">
            <w:rPr>
              <w:rStyle w:val="12"/>
              <w:rFonts w:ascii="楷体_GB2312" w:hAnsi="Times New Roman" w:eastAsia="楷体_GB2312" w:cs="Times New Roman"/>
              <w:b/>
              <w:bCs/>
              <w:spacing w:val="6"/>
              <w:kern w:val="0"/>
              <w:lang w:val="zh-TW" w:eastAsia="zh-TW"/>
            </w:rPr>
          </w:rPrChange>
        </w:rPr>
        <w:t>（二）建设成效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8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rPrChange w:id="178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pPrChange w:id="177" w:author="朱晋莹" w:date="2025-06-26T16:53:23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0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179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参考《智能工厂建设关键绩效指标参考》（附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CN"/>
          <w:rPrChange w:id="180" w:author="朱晋莹" w:date="2025-06-26T16:54:33Z">
            <w:rPr>
              <w:rStyle w:val="12"/>
              <w:rFonts w:hint="eastAsia" w:ascii="Times New Roman" w:hAnsi="Times New Roman" w:eastAsia="仿宋_GB2312" w:cs="Times New Roman"/>
              <w:spacing w:val="5"/>
              <w:lang w:val="zh-TW" w:eastAsia="zh-CN"/>
            </w:rPr>
          </w:rPrChange>
        </w:rPr>
        <w:t>表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181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）、</w:t>
      </w:r>
      <w:r>
        <w:rPr>
          <w:rStyle w:val="12"/>
          <w:rFonts w:hint="default" w:ascii="Times New Roman" w:hAnsi="Times New Roman" w:eastAsia="仿宋_GB2312" w:cs="Times New Roman"/>
          <w:spacing w:val="11"/>
          <w:rPrChange w:id="182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1"/>
            </w:rPr>
          </w:rPrChange>
        </w:rPr>
        <w:t>T/</w:t>
      </w:r>
      <w:r>
        <w:rPr>
          <w:rStyle w:val="12"/>
          <w:rFonts w:hint="default" w:ascii="Times New Roman" w:hAnsi="Times New Roman" w:eastAsia="仿宋_GB2312" w:cs="Times New Roman"/>
          <w:rPrChange w:id="183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t>CAMS</w:t>
      </w:r>
      <w:r>
        <w:rPr>
          <w:rStyle w:val="12"/>
          <w:rFonts w:hint="default" w:ascii="Times New Roman" w:hAnsi="Times New Roman" w:eastAsia="仿宋_GB2312" w:cs="Times New Roman"/>
          <w:spacing w:val="11"/>
          <w:rPrChange w:id="184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1"/>
            </w:rPr>
          </w:rPrChange>
        </w:rPr>
        <w:t>182</w:t>
      </w:r>
      <w:r>
        <w:rPr>
          <w:rStyle w:val="12"/>
          <w:rFonts w:hint="default" w:ascii="Times New Roman" w:hAnsi="Times New Roman" w:eastAsia="仿宋_GB2312" w:cs="Times New Roman"/>
          <w:spacing w:val="11"/>
          <w:lang w:eastAsia="zh-CN"/>
          <w:rPrChange w:id="185" w:author="朱晋莹" w:date="2025-06-26T16:54:33Z">
            <w:rPr>
              <w:rStyle w:val="12"/>
              <w:rFonts w:hint="eastAsia" w:ascii="Times New Roman" w:hAnsi="Times New Roman" w:eastAsia="仿宋_GB2312" w:cs="Times New Roman"/>
              <w:spacing w:val="11"/>
              <w:lang w:eastAsia="zh-CN"/>
            </w:rPr>
          </w:rPrChange>
        </w:rPr>
        <w:t>—</w:t>
      </w:r>
      <w:r>
        <w:rPr>
          <w:rStyle w:val="12"/>
          <w:rFonts w:hint="default" w:ascii="Times New Roman" w:hAnsi="Times New Roman" w:eastAsia="仿宋_GB2312" w:cs="Times New Roman"/>
          <w:spacing w:val="11"/>
          <w:rPrChange w:id="186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1"/>
            </w:rPr>
          </w:rPrChange>
        </w:rPr>
        <w:t>2024</w:t>
      </w:r>
      <w:r>
        <w:rPr>
          <w:rStyle w:val="12"/>
          <w:rFonts w:hint="default" w:ascii="Times New Roman" w:hAnsi="Times New Roman" w:eastAsia="仿宋_GB2312" w:cs="Times New Roman"/>
          <w:spacing w:val="11"/>
          <w:lang w:val="zh-TW" w:eastAsia="zh-TW"/>
          <w:rPrChange w:id="187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1"/>
              <w:lang w:val="zh-TW" w:eastAsia="zh-TW"/>
            </w:rPr>
          </w:rPrChange>
        </w:rPr>
        <w:t>《智能制造效能通用评测方法》，评估智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188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能工厂建设成效，主要技术经济指标应高于省（区、市）同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  <w:rPrChange w:id="189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  <w:lang w:val="zh-TW" w:eastAsia="zh-TW"/>
            </w:rPr>
          </w:rPrChange>
        </w:rPr>
        <w:t>行业平均水平。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80" w:lineRule="exact"/>
        <w:ind w:firstLine="648"/>
        <w:jc w:val="both"/>
        <w:textAlignment w:val="auto"/>
        <w:outlineLvl w:val="1"/>
        <w:rPr>
          <w:rStyle w:val="12"/>
          <w:rFonts w:hint="default" w:ascii="Times New Roman" w:hAnsi="Times New Roman" w:eastAsia="黑体" w:cs="Times New Roman"/>
          <w:spacing w:val="7"/>
          <w:kern w:val="0"/>
          <w:lang w:val="zh-TW" w:eastAsia="zh-TW"/>
          <w:rPrChange w:id="191" w:author="朱晋莹" w:date="2025-06-26T16:54:33Z">
            <w:rPr>
              <w:rStyle w:val="12"/>
              <w:rFonts w:hint="default" w:ascii="黑体" w:hAnsi="黑体" w:eastAsia="黑体" w:cs="Times New Roman"/>
              <w:spacing w:val="7"/>
              <w:kern w:val="0"/>
              <w:lang w:val="zh-TW" w:eastAsia="zh-TW"/>
            </w:rPr>
          </w:rPrChange>
        </w:rPr>
        <w:pPrChange w:id="190" w:author="朱晋莹" w:date="2025-06-26T16:53:23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8"/>
            <w:jc w:val="both"/>
            <w:textAlignment w:val="auto"/>
            <w:outlineLvl w:val="1"/>
          </w:pPr>
        </w:pPrChange>
      </w:pPr>
      <w:r>
        <w:rPr>
          <w:rStyle w:val="12"/>
          <w:rFonts w:hint="default" w:ascii="Times New Roman" w:hAnsi="Times New Roman" w:eastAsia="黑体" w:cs="Times New Roman"/>
          <w:spacing w:val="7"/>
          <w:kern w:val="0"/>
          <w:lang w:val="zh-TW" w:eastAsia="zh-TW"/>
          <w:rPrChange w:id="192" w:author="朱晋莹" w:date="2025-06-26T16:54:33Z">
            <w:rPr>
              <w:rStyle w:val="12"/>
              <w:rFonts w:hint="default" w:ascii="黑体" w:hAnsi="黑体" w:eastAsia="黑体" w:cs="Times New Roman"/>
              <w:spacing w:val="7"/>
              <w:kern w:val="0"/>
              <w:lang w:val="zh-TW" w:eastAsia="zh-TW"/>
            </w:rPr>
          </w:rPrChange>
        </w:rPr>
        <w:t>三、先进级智能工厂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52"/>
        <w:jc w:val="both"/>
        <w:textAlignment w:val="auto"/>
        <w:outlineLvl w:val="9"/>
        <w:rPr>
          <w:rStyle w:val="12"/>
          <w:rFonts w:hint="default" w:ascii="Times New Roman" w:hAnsi="Times New Roman" w:eastAsia="仿宋_GB2312" w:cs="Times New Roman"/>
          <w:lang w:val="zh-TW" w:eastAsia="zh-TW"/>
          <w:rPrChange w:id="194" w:author="朱晋莹" w:date="2025-06-26T16:54:33Z">
            <w:rPr>
              <w:rStyle w:val="12"/>
              <w:rFonts w:hint="default" w:ascii="Times New Roman" w:hAnsi="Times New Roman" w:eastAsia="仿宋_GB2312" w:cs="Times New Roman"/>
              <w:lang w:val="zh-TW" w:eastAsia="zh-TW"/>
            </w:rPr>
          </w:rPrChange>
        </w:rPr>
        <w:pPrChange w:id="193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52"/>
            <w:jc w:val="both"/>
            <w:textAlignment w:val="auto"/>
            <w:outlineLvl w:val="9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  <w:rPrChange w:id="195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工厂应聚焦数字化转型、网络化协同开展建设，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  <w:rPrChange w:id="196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9"/>
              <w:lang w:val="zh-TW" w:eastAsia="zh-TW"/>
            </w:rPr>
          </w:rPrChange>
        </w:rPr>
        <w:t>面向智能制造典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  <w:rPrChange w:id="197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型场景广泛部署智能制造装备、工业软件和系统，实现生产经营数据互通共享、关键生产过程精准控制、生产与经营协同管控，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  <w:rPrChange w:id="198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7"/>
              <w:lang w:val="zh-TW" w:eastAsia="zh-TW"/>
            </w:rPr>
          </w:rPrChange>
        </w:rPr>
        <w:t>在重点场景开展智能化应用。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6"/>
        <w:jc w:val="both"/>
        <w:textAlignment w:val="auto"/>
        <w:outlineLvl w:val="1"/>
        <w:rPr>
          <w:rStyle w:val="12"/>
          <w:rFonts w:hint="default" w:ascii="Times New Roman" w:hAnsi="Times New Roman" w:eastAsia="楷体_GB2312" w:cs="Times New Roman"/>
          <w:b/>
          <w:bCs/>
          <w:spacing w:val="6"/>
          <w:kern w:val="0"/>
          <w:lang w:val="zh-TW" w:eastAsia="zh-TW"/>
          <w:rPrChange w:id="200" w:author="朱晋莹" w:date="2025-06-26T16:54:33Z">
            <w:rPr>
              <w:rStyle w:val="12"/>
              <w:rFonts w:ascii="楷体_GB2312" w:hAnsi="Times New Roman" w:eastAsia="楷体_GB2312" w:cs="Times New Roman"/>
              <w:b/>
              <w:bCs/>
              <w:spacing w:val="6"/>
              <w:kern w:val="0"/>
              <w:lang w:val="zh-TW" w:eastAsia="zh-TW"/>
            </w:rPr>
          </w:rPrChange>
        </w:rPr>
        <w:pPrChange w:id="199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6"/>
            <w:jc w:val="both"/>
            <w:textAlignment w:val="auto"/>
            <w:outlineLvl w:val="1"/>
          </w:pPr>
        </w:pPrChange>
      </w:pPr>
      <w:r>
        <w:rPr>
          <w:rStyle w:val="12"/>
          <w:rFonts w:hint="default" w:ascii="Times New Roman" w:hAnsi="Times New Roman" w:eastAsia="楷体_GB2312" w:cs="Times New Roman"/>
          <w:b/>
          <w:bCs/>
          <w:spacing w:val="6"/>
          <w:kern w:val="0"/>
          <w:lang w:val="zh-TW" w:eastAsia="zh-TW"/>
          <w:rPrChange w:id="201" w:author="朱晋莹" w:date="2025-06-26T16:54:33Z">
            <w:rPr>
              <w:rStyle w:val="12"/>
              <w:rFonts w:ascii="楷体_GB2312" w:hAnsi="Times New Roman" w:eastAsia="楷体_GB2312" w:cs="Times New Roman"/>
              <w:b/>
              <w:bCs/>
              <w:spacing w:val="6"/>
              <w:kern w:val="0"/>
              <w:lang w:val="zh-TW" w:eastAsia="zh-TW"/>
            </w:rPr>
          </w:rPrChange>
        </w:rPr>
        <w:t>（一）建设内容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84"/>
        <w:jc w:val="both"/>
        <w:textAlignment w:val="auto"/>
        <w:rPr>
          <w:rStyle w:val="12"/>
          <w:rFonts w:hint="default" w:ascii="Times New Roman" w:hAnsi="Times New Roman" w:eastAsia="仿宋_GB2312" w:cs="Times New Roman"/>
          <w:rPrChange w:id="203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pPrChange w:id="202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84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16"/>
          <w:lang w:val="zh-TW" w:eastAsia="zh-TW"/>
          <w:rPrChange w:id="204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6"/>
              <w:lang w:val="zh-TW" w:eastAsia="zh-TW"/>
            </w:rPr>
          </w:rPrChange>
        </w:rPr>
        <w:t>鼓励企业参考《智能制造典型场景参考指引（</w:t>
      </w:r>
      <w:r>
        <w:rPr>
          <w:rStyle w:val="12"/>
          <w:rFonts w:hint="default" w:ascii="Times New Roman" w:hAnsi="Times New Roman" w:eastAsia="仿宋_GB2312" w:cs="Times New Roman"/>
          <w:spacing w:val="16"/>
          <w:rPrChange w:id="205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6"/>
            </w:rPr>
          </w:rPrChange>
        </w:rPr>
        <w:t>2025</w:t>
      </w:r>
      <w:r>
        <w:rPr>
          <w:rStyle w:val="12"/>
          <w:rFonts w:hint="default" w:ascii="Times New Roman" w:hAnsi="Times New Roman" w:eastAsia="仿宋_GB2312" w:cs="Times New Roman"/>
          <w:spacing w:val="16"/>
          <w:lang w:val="zh-TW" w:eastAsia="zh-TW"/>
          <w:rPrChange w:id="206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6"/>
              <w:lang w:val="zh-TW" w:eastAsia="zh-TW"/>
            </w:rPr>
          </w:rPrChange>
        </w:rPr>
        <w:t>年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  <w:rPrChange w:id="207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9"/>
              <w:lang w:val="zh-TW" w:eastAsia="zh-TW"/>
            </w:rPr>
          </w:rPrChange>
        </w:rPr>
        <w:t>版）》，围绕工厂建设、研发设计、生产作业、生产管理、运营管理等开展智能工厂建设，且至少覆盖生产作业、生产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  <w:rPrChange w:id="208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管理、运营管理三个环节。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36"/>
        <w:jc w:val="both"/>
        <w:textAlignment w:val="auto"/>
        <w:rPr>
          <w:rStyle w:val="12"/>
          <w:rFonts w:hint="default" w:ascii="Times New Roman" w:hAnsi="Times New Roman" w:eastAsia="仿宋_GB2312" w:cs="Times New Roman"/>
          <w:rPrChange w:id="210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pPrChange w:id="209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36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4"/>
          <w:rPrChange w:id="211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4"/>
            </w:rPr>
          </w:rPrChange>
        </w:rPr>
        <w:t>1.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  <w:rPrChange w:id="212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4"/>
              <w:lang w:val="zh-TW" w:eastAsia="zh-TW"/>
            </w:rPr>
          </w:rPrChange>
        </w:rPr>
        <w:t>工厂建设：开展车间级、工厂级数字化规划与建设；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  <w:rPrChange w:id="213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9"/>
              <w:lang w:val="zh-TW" w:eastAsia="zh-TW"/>
            </w:rPr>
          </w:rPrChange>
        </w:rPr>
        <w:t>对工艺路线、产线布局和物流路径等进行仿真；广泛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  <w:rPrChange w:id="214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部署安全可控的智能制造装备、工业软件和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  <w:rPrChange w:id="215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9"/>
              <w:lang w:val="zh-TW" w:eastAsia="zh-TW"/>
            </w:rPr>
          </w:rPrChange>
        </w:rPr>
        <w:t>系统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  <w:rPrChange w:id="216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rPrChange w:id="218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pPrChange w:id="217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0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5"/>
          <w:rPrChange w:id="219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220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研发设计：开展产品、工艺的数字化研发设计和仿真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  <w:rPrChange w:id="221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9"/>
              <w:lang w:val="zh-TW" w:eastAsia="zh-TW"/>
            </w:rPr>
          </w:rPrChange>
        </w:rPr>
        <w:t>迭代，</w:t>
      </w:r>
      <w:r>
        <w:rPr>
          <w:rStyle w:val="12"/>
          <w:rFonts w:hint="default" w:ascii="Times New Roman" w:hAnsi="Times New Roman" w:eastAsia="仿宋_GB2312" w:cs="Times New Roman"/>
          <w:color w:val="auto"/>
          <w:spacing w:val="9"/>
          <w:lang w:val="zh-TW" w:eastAsia="zh-TW"/>
          <w:rPrChange w:id="222" w:author="朱晋莹" w:date="2025-06-26T16:54:33Z">
            <w:rPr>
              <w:rStyle w:val="12"/>
              <w:rFonts w:hint="default" w:ascii="Times New Roman" w:hAnsi="Times New Roman" w:eastAsia="仿宋_GB2312" w:cs="Times New Roman"/>
              <w:color w:val="auto"/>
              <w:spacing w:val="9"/>
              <w:lang w:val="zh-TW" w:eastAsia="zh-TW"/>
            </w:rPr>
          </w:rPrChange>
        </w:rPr>
        <w:t>应用数字化设计工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  <w:rPrChange w:id="223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9"/>
              <w:lang w:val="zh-TW" w:eastAsia="zh-TW"/>
            </w:rPr>
          </w:rPrChange>
        </w:rPr>
        <w:t>具，实现产品设计、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  <w:rPrChange w:id="224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工艺设计数据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  <w:rPrChange w:id="225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  <w:lang w:val="zh-TW" w:eastAsia="zh-TW"/>
            </w:rPr>
          </w:rPrChange>
        </w:rPr>
        <w:t>统一管理和协同。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8"/>
          <w:rPrChange w:id="227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</w:rPr>
          </w:rPrChange>
        </w:rPr>
        <w:pPrChange w:id="226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0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5"/>
          <w:rPrChange w:id="228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t>3.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229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生产作业：开展关键装备和工序数智技术应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  <w:rPrChange w:id="230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4"/>
              <w:lang w:val="zh-TW" w:eastAsia="zh-TW"/>
            </w:rPr>
          </w:rPrChange>
        </w:rPr>
        <w:t>用，实现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  <w:rPrChange w:id="231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9"/>
              <w:lang w:val="zh-TW" w:eastAsia="zh-TW"/>
            </w:rPr>
          </w:rPrChange>
        </w:rPr>
        <w:t>关键装备异常预警、关键工序在线分析优化、关键生产过程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  <w:rPrChange w:id="232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精准控制、产品关键质量特性数字化检测。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4"/>
        <w:jc w:val="both"/>
        <w:textAlignment w:val="auto"/>
        <w:rPr>
          <w:rStyle w:val="12"/>
          <w:rFonts w:hint="default" w:ascii="Times New Roman" w:hAnsi="Times New Roman" w:eastAsia="仿宋_GB2312" w:cs="Times New Roman"/>
          <w:rPrChange w:id="234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pPrChange w:id="233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4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6"/>
          <w:rPrChange w:id="235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</w:rPr>
          </w:rPrChange>
        </w:rPr>
        <w:t>4.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  <w:rPrChange w:id="236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  <w:lang w:val="zh-TW" w:eastAsia="zh-TW"/>
            </w:rPr>
          </w:rPrChange>
        </w:rPr>
        <w:t>生产管理：通过对生产过程、仓储物流、设备运行、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  <w:rPrChange w:id="237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9"/>
              <w:lang w:val="zh-TW" w:eastAsia="zh-TW"/>
            </w:rPr>
          </w:rPrChange>
        </w:rPr>
        <w:t>产品质量等进行数字化集成管控，应用数据分析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  <w:rPrChange w:id="238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工具，实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  <w:rPrChange w:id="239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9"/>
              <w:lang w:val="zh-TW" w:eastAsia="zh-TW"/>
            </w:rPr>
          </w:rPrChange>
        </w:rPr>
        <w:t>现高效辅助计划排产和业务流程协同管理，并开展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  <w:rPrChange w:id="240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安全能源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  <w:rPrChange w:id="241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7"/>
              <w:lang w:val="zh-TW" w:eastAsia="zh-TW"/>
            </w:rPr>
          </w:rPrChange>
        </w:rPr>
        <w:t>环保数字化管控。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rPrChange w:id="243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pPrChange w:id="242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0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5"/>
          <w:rPrChange w:id="244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t>5.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245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运营管理：通过经营管理与生产作业等业务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  <w:rPrChange w:id="246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4"/>
              <w:lang w:val="zh-TW" w:eastAsia="zh-TW"/>
            </w:rPr>
          </w:rPrChange>
        </w:rPr>
        <w:t>的数据集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  <w:rPrChange w:id="247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成贯通，应用数字化管理工具，实现成本有效管控、订单及时交付、绩效指标动态评估等，开展供应链数字化管理。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6"/>
        <w:jc w:val="both"/>
        <w:textAlignment w:val="auto"/>
        <w:outlineLvl w:val="1"/>
        <w:rPr>
          <w:rStyle w:val="12"/>
          <w:rFonts w:hint="default" w:ascii="Times New Roman" w:hAnsi="Times New Roman" w:eastAsia="楷体_GB2312" w:cs="Times New Roman"/>
          <w:b/>
          <w:bCs/>
          <w:spacing w:val="6"/>
          <w:kern w:val="0"/>
          <w:lang w:val="zh-TW" w:eastAsia="zh-TW"/>
          <w:rPrChange w:id="249" w:author="朱晋莹" w:date="2025-06-26T16:54:33Z">
            <w:rPr>
              <w:rStyle w:val="12"/>
              <w:rFonts w:ascii="楷体_GB2312" w:hAnsi="Times New Roman" w:eastAsia="楷体_GB2312" w:cs="Times New Roman"/>
              <w:b/>
              <w:bCs/>
              <w:spacing w:val="6"/>
              <w:kern w:val="0"/>
              <w:lang w:val="zh-TW" w:eastAsia="zh-TW"/>
            </w:rPr>
          </w:rPrChange>
        </w:rPr>
        <w:pPrChange w:id="248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6"/>
            <w:jc w:val="both"/>
            <w:textAlignment w:val="auto"/>
            <w:outlineLvl w:val="1"/>
          </w:pPr>
        </w:pPrChange>
      </w:pPr>
      <w:r>
        <w:rPr>
          <w:rStyle w:val="12"/>
          <w:rFonts w:hint="default" w:ascii="Times New Roman" w:hAnsi="Times New Roman" w:eastAsia="楷体_GB2312" w:cs="Times New Roman"/>
          <w:b/>
          <w:bCs/>
          <w:spacing w:val="6"/>
          <w:kern w:val="0"/>
          <w:lang w:val="zh-TW" w:eastAsia="zh-TW"/>
          <w:rPrChange w:id="250" w:author="朱晋莹" w:date="2025-06-26T16:54:33Z">
            <w:rPr>
              <w:rStyle w:val="12"/>
              <w:rFonts w:ascii="楷体_GB2312" w:hAnsi="Times New Roman" w:eastAsia="楷体_GB2312" w:cs="Times New Roman"/>
              <w:b/>
              <w:bCs/>
              <w:spacing w:val="6"/>
              <w:kern w:val="0"/>
              <w:lang w:val="zh-TW" w:eastAsia="zh-TW"/>
            </w:rPr>
          </w:rPrChange>
        </w:rPr>
        <w:t>（二）建设成效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rPrChange w:id="252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pPrChange w:id="251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0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5"/>
          <w:rPrChange w:id="253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t>1.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254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参考《智能工厂建设关键绩效指标参考》（附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en-US" w:eastAsia="zh-CN"/>
          <w:rPrChange w:id="255" w:author="朱晋莹" w:date="2025-06-26T16:54:33Z">
            <w:rPr>
              <w:rStyle w:val="12"/>
              <w:rFonts w:hint="eastAsia" w:ascii="Times New Roman" w:hAnsi="Times New Roman" w:eastAsia="仿宋_GB2312" w:cs="Times New Roman"/>
              <w:spacing w:val="5"/>
              <w:lang w:val="en-US" w:eastAsia="zh-CN"/>
            </w:rPr>
          </w:rPrChange>
        </w:rPr>
        <w:t>表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256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）、</w:t>
      </w:r>
      <w:r>
        <w:rPr>
          <w:rStyle w:val="12"/>
          <w:rFonts w:hint="default" w:ascii="Times New Roman" w:hAnsi="Times New Roman" w:eastAsia="仿宋_GB2312" w:cs="Times New Roman"/>
          <w:spacing w:val="11"/>
          <w:rPrChange w:id="257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1"/>
            </w:rPr>
          </w:rPrChange>
        </w:rPr>
        <w:t>T/</w:t>
      </w:r>
      <w:r>
        <w:rPr>
          <w:rStyle w:val="12"/>
          <w:rFonts w:hint="default" w:ascii="Times New Roman" w:hAnsi="Times New Roman" w:eastAsia="仿宋_GB2312" w:cs="Times New Roman"/>
          <w:rPrChange w:id="258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t>CAMS</w:t>
      </w:r>
      <w:r>
        <w:rPr>
          <w:rStyle w:val="12"/>
          <w:rFonts w:hint="default" w:ascii="Times New Roman" w:hAnsi="Times New Roman" w:eastAsia="仿宋_GB2312" w:cs="Times New Roman"/>
          <w:spacing w:val="11"/>
          <w:rPrChange w:id="259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1"/>
            </w:rPr>
          </w:rPrChange>
        </w:rPr>
        <w:t>182</w:t>
      </w:r>
      <w:r>
        <w:rPr>
          <w:rStyle w:val="12"/>
          <w:rFonts w:hint="default" w:ascii="Times New Roman" w:hAnsi="Times New Roman" w:eastAsia="仿宋_GB2312" w:cs="Times New Roman"/>
          <w:spacing w:val="11"/>
          <w:lang w:eastAsia="zh-CN"/>
          <w:rPrChange w:id="260" w:author="朱晋莹" w:date="2025-06-26T16:54:33Z">
            <w:rPr>
              <w:rStyle w:val="12"/>
              <w:rFonts w:hint="eastAsia" w:ascii="Times New Roman" w:hAnsi="Times New Roman" w:eastAsia="仿宋_GB2312" w:cs="Times New Roman"/>
              <w:spacing w:val="11"/>
              <w:lang w:eastAsia="zh-CN"/>
            </w:rPr>
          </w:rPrChange>
        </w:rPr>
        <w:t>—</w:t>
      </w:r>
      <w:r>
        <w:rPr>
          <w:rStyle w:val="12"/>
          <w:rFonts w:hint="default" w:ascii="Times New Roman" w:hAnsi="Times New Roman" w:eastAsia="仿宋_GB2312" w:cs="Times New Roman"/>
          <w:spacing w:val="11"/>
          <w:rPrChange w:id="261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1"/>
            </w:rPr>
          </w:rPrChange>
        </w:rPr>
        <w:t>2024</w:t>
      </w:r>
      <w:r>
        <w:rPr>
          <w:rStyle w:val="12"/>
          <w:rFonts w:hint="default" w:ascii="Times New Roman" w:hAnsi="Times New Roman" w:eastAsia="仿宋_GB2312" w:cs="Times New Roman"/>
          <w:spacing w:val="11"/>
          <w:lang w:val="zh-TW" w:eastAsia="zh-TW"/>
          <w:rPrChange w:id="262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1"/>
              <w:lang w:val="zh-TW" w:eastAsia="zh-TW"/>
            </w:rPr>
          </w:rPrChange>
        </w:rPr>
        <w:t>《智能制造效能通用评测方法》，评估智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  <w:rPrChange w:id="263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  <w:lang w:val="zh-TW" w:eastAsia="zh-TW"/>
            </w:rPr>
          </w:rPrChange>
        </w:rPr>
        <w:t>能工厂建设成效，主要技术经济指标应处于省（区、市）同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  <w:rPrChange w:id="264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7"/>
              <w:lang w:val="zh-TW" w:eastAsia="zh-TW"/>
            </w:rPr>
          </w:rPrChange>
        </w:rPr>
        <w:t>行业领先水平。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rPrChange w:id="266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pPrChange w:id="265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0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5"/>
          <w:rPrChange w:id="267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268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在省（区、市）同行业起到引领带动作用。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8"/>
        <w:jc w:val="both"/>
        <w:textAlignment w:val="auto"/>
        <w:outlineLvl w:val="1"/>
        <w:rPr>
          <w:rStyle w:val="12"/>
          <w:rFonts w:hint="default" w:ascii="Times New Roman" w:hAnsi="Times New Roman" w:eastAsia="黑体" w:cs="Times New Roman"/>
          <w:spacing w:val="7"/>
          <w:kern w:val="0"/>
          <w:lang w:val="zh-TW" w:eastAsia="zh-TW"/>
          <w:rPrChange w:id="270" w:author="朱晋莹" w:date="2025-06-26T16:54:33Z">
            <w:rPr>
              <w:rStyle w:val="12"/>
              <w:rFonts w:hint="default" w:ascii="黑体" w:hAnsi="黑体" w:eastAsia="黑体" w:cs="Times New Roman"/>
              <w:spacing w:val="7"/>
              <w:kern w:val="0"/>
              <w:lang w:val="zh-TW" w:eastAsia="zh-TW"/>
            </w:rPr>
          </w:rPrChange>
        </w:rPr>
        <w:pPrChange w:id="269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8"/>
            <w:jc w:val="both"/>
            <w:textAlignment w:val="auto"/>
            <w:outlineLvl w:val="1"/>
          </w:pPr>
        </w:pPrChange>
      </w:pPr>
      <w:r>
        <w:rPr>
          <w:rStyle w:val="12"/>
          <w:rFonts w:hint="default" w:ascii="Times New Roman" w:hAnsi="Times New Roman" w:eastAsia="黑体" w:cs="Times New Roman"/>
          <w:spacing w:val="7"/>
          <w:kern w:val="0"/>
          <w:lang w:val="zh-TW" w:eastAsia="zh-TW"/>
          <w:rPrChange w:id="271" w:author="朱晋莹" w:date="2025-06-26T16:54:33Z">
            <w:rPr>
              <w:rStyle w:val="12"/>
              <w:rFonts w:hint="default" w:ascii="黑体" w:hAnsi="黑体" w:eastAsia="黑体" w:cs="Times New Roman"/>
              <w:spacing w:val="7"/>
              <w:kern w:val="0"/>
              <w:lang w:val="zh-TW" w:eastAsia="zh-TW"/>
            </w:rPr>
          </w:rPrChange>
        </w:rPr>
        <w:t>四、卓越级智能工厂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52"/>
        <w:jc w:val="both"/>
        <w:textAlignment w:val="auto"/>
        <w:rPr>
          <w:rStyle w:val="12"/>
          <w:rFonts w:hint="default" w:ascii="Times New Roman" w:hAnsi="Times New Roman" w:eastAsia="仿宋_GB2312" w:cs="Times New Roman"/>
          <w:lang w:val="zh-TW" w:eastAsia="zh-TW"/>
          <w:rPrChange w:id="273" w:author="朱晋莹" w:date="2025-06-26T16:54:33Z">
            <w:rPr>
              <w:rStyle w:val="12"/>
              <w:rFonts w:hint="default" w:ascii="Times New Roman" w:hAnsi="Times New Roman" w:eastAsia="仿宋_GB2312" w:cs="Times New Roman"/>
              <w:lang w:val="zh-TW" w:eastAsia="zh-TW"/>
            </w:rPr>
          </w:rPrChange>
        </w:rPr>
        <w:pPrChange w:id="272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52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  <w:rPrChange w:id="274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推动领先企业深化数字化转型、网络化协同，并开展智能化升级探索，面向智能制造典型场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  <w:rPrChange w:id="275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9"/>
              <w:lang w:val="zh-TW" w:eastAsia="zh-TW"/>
            </w:rPr>
          </w:rPrChange>
        </w:rPr>
        <w:t>景体系化部署智能制造装备、工业软件和系统，实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  <w:rPrChange w:id="276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现设计生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  <w:rPrChange w:id="277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9"/>
              <w:lang w:val="zh-TW" w:eastAsia="zh-TW"/>
            </w:rPr>
          </w:rPrChange>
        </w:rPr>
        <w:t>产经营数据集成贯通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CN"/>
          <w:rPrChange w:id="278" w:author="朱晋莹" w:date="2025-06-26T16:54:33Z">
            <w:rPr>
              <w:rStyle w:val="12"/>
              <w:rFonts w:hint="eastAsia" w:ascii="Times New Roman" w:hAnsi="Times New Roman" w:eastAsia="仿宋_GB2312" w:cs="Times New Roman"/>
              <w:spacing w:val="9"/>
              <w:lang w:val="zh-TW" w:eastAsia="zh-CN"/>
            </w:rPr>
          </w:rPrChange>
        </w:rPr>
        <w:t>与分析应用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  <w:rPrChange w:id="279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9"/>
              <w:lang w:val="zh-TW" w:eastAsia="zh-TW"/>
            </w:rPr>
          </w:rPrChange>
        </w:rPr>
        <w:t>、制造装备智能管控、生产过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  <w:rPrChange w:id="280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程在线优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  <w:rPrChange w:id="281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9"/>
              <w:lang w:val="zh-TW" w:eastAsia="zh-TW"/>
            </w:rPr>
          </w:rPrChange>
        </w:rPr>
        <w:t>化，开展产品全生命周期和供应链全环节的综合优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  <w:rPrChange w:id="282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化，推动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  <w:rPrChange w:id="283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7"/>
              <w:lang w:val="zh-TW" w:eastAsia="zh-TW"/>
            </w:rPr>
          </w:rPrChange>
        </w:rPr>
        <w:t>多场景系统级智能化应用。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left="646" w:firstLine="0"/>
        <w:jc w:val="both"/>
        <w:textAlignment w:val="auto"/>
        <w:outlineLvl w:val="1"/>
        <w:rPr>
          <w:rFonts w:hint="default" w:ascii="Times New Roman" w:hAnsi="Times New Roman" w:eastAsia="楷体_GB2312" w:cs="Times New Roman"/>
          <w:b/>
          <w:bCs/>
          <w:lang w:val="zh-TW" w:eastAsia="zh-TW"/>
          <w:rPrChange w:id="285" w:author="朱晋莹" w:date="2025-06-26T16:54:33Z">
            <w:rPr>
              <w:rFonts w:ascii="楷体_GB2312" w:hAnsi="Times New Roman" w:eastAsia="楷体_GB2312" w:cs="Times New Roman"/>
              <w:b/>
              <w:bCs/>
              <w:lang w:val="zh-TW" w:eastAsia="zh-TW"/>
            </w:rPr>
          </w:rPrChange>
        </w:rPr>
        <w:pPrChange w:id="284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left="646" w:firstLine="0"/>
            <w:jc w:val="both"/>
            <w:textAlignment w:val="auto"/>
            <w:outlineLvl w:val="1"/>
          </w:pPr>
        </w:pPrChange>
      </w:pPr>
      <w:r>
        <w:rPr>
          <w:rStyle w:val="12"/>
          <w:rFonts w:hint="default" w:ascii="Times New Roman" w:hAnsi="Times New Roman" w:eastAsia="楷体_GB2312" w:cs="Times New Roman"/>
          <w:b/>
          <w:bCs/>
          <w:spacing w:val="6"/>
          <w:kern w:val="0"/>
          <w:lang w:val="zh-TW" w:eastAsia="zh-TW"/>
          <w:rPrChange w:id="286" w:author="朱晋莹" w:date="2025-06-26T16:54:33Z">
            <w:rPr>
              <w:rStyle w:val="12"/>
              <w:rFonts w:ascii="楷体_GB2312" w:hAnsi="Times New Roman" w:eastAsia="楷体_GB2312" w:cs="Times New Roman"/>
              <w:b/>
              <w:bCs/>
              <w:spacing w:val="6"/>
              <w:kern w:val="0"/>
              <w:lang w:val="zh-TW" w:eastAsia="zh-TW"/>
            </w:rPr>
          </w:rPrChange>
        </w:rPr>
        <w:t>（一）建设内容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84"/>
        <w:jc w:val="both"/>
        <w:textAlignment w:val="auto"/>
        <w:rPr>
          <w:rStyle w:val="12"/>
          <w:rFonts w:hint="default" w:ascii="Times New Roman" w:hAnsi="Times New Roman" w:eastAsia="仿宋_GB2312" w:cs="Times New Roman"/>
          <w:rPrChange w:id="288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pPrChange w:id="287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84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16"/>
          <w:lang w:val="zh-TW" w:eastAsia="zh-TW"/>
          <w:rPrChange w:id="289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6"/>
              <w:lang w:val="zh-TW" w:eastAsia="zh-TW"/>
            </w:rPr>
          </w:rPrChange>
        </w:rPr>
        <w:t>鼓励企业参考《智能制造典型场景参考指引（</w:t>
      </w:r>
      <w:r>
        <w:rPr>
          <w:rStyle w:val="12"/>
          <w:rFonts w:hint="default" w:ascii="Times New Roman" w:hAnsi="Times New Roman" w:eastAsia="仿宋_GB2312" w:cs="Times New Roman"/>
          <w:spacing w:val="16"/>
          <w:rPrChange w:id="290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6"/>
            </w:rPr>
          </w:rPrChange>
        </w:rPr>
        <w:t>2025</w:t>
      </w:r>
      <w:r>
        <w:rPr>
          <w:rStyle w:val="12"/>
          <w:rFonts w:hint="default" w:ascii="Times New Roman" w:hAnsi="Times New Roman" w:eastAsia="仿宋_GB2312" w:cs="Times New Roman"/>
          <w:spacing w:val="16"/>
          <w:lang w:val="zh-TW" w:eastAsia="zh-TW"/>
          <w:rPrChange w:id="291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6"/>
              <w:lang w:val="zh-TW" w:eastAsia="zh-TW"/>
            </w:rPr>
          </w:rPrChange>
        </w:rPr>
        <w:t>年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  <w:rPrChange w:id="292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7"/>
              <w:lang w:val="zh-TW" w:eastAsia="zh-TW"/>
            </w:rPr>
          </w:rPrChange>
        </w:rPr>
        <w:t>版）》，围绕工厂建设、研发设计、生产作业、生产管理、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  <w:rPrChange w:id="293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  <w:lang w:val="zh-TW" w:eastAsia="zh-TW"/>
            </w:rPr>
          </w:rPrChange>
        </w:rPr>
        <w:t>运营管理等开展智能工厂建设，原则上应覆盖全部五个环节。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36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4"/>
          <w:rPrChange w:id="295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4"/>
            </w:rPr>
          </w:rPrChange>
        </w:rPr>
        <w:pPrChange w:id="294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36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4"/>
          <w:rPrChange w:id="296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4"/>
            </w:rPr>
          </w:rPrChange>
        </w:rPr>
        <w:t>1.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  <w:rPrChange w:id="297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4"/>
              <w:lang w:val="zh-TW" w:eastAsia="zh-TW"/>
            </w:rPr>
          </w:rPrChange>
        </w:rPr>
        <w:t>工厂建设：开展工厂整体数字化规划与建设，对工厂进行系统级建模和优化，推动车间级或工厂级数字孪生建设，与真实工厂进行实时数据交互；体系化部署安全可控智能制造装备、工业软件和智能系统，建设高性能网络、算力等数字基础设施，支撑构建各类智能化场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5"/>
          <w:rPrChange w:id="299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pPrChange w:id="298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0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5"/>
          <w:rPrChange w:id="300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301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研发设计：开展产品、工艺建模分析、虚拟验证和仿真调试，集成贯通产品全生命周期数据，实现产品、工艺优化与迭代；开展智能化辅助设计，构建产品设计库、工艺知识库，减少基础性、重复性设计工作。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rPrChange w:id="303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pPrChange w:id="302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0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5"/>
          <w:rPrChange w:id="304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t>3.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305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生产作业：开展生产全过程综合优化提升，构建柔性可重构制造单元、产线，进行过程控制、生产工艺、生产设备、生产质量等数据在线实时监测和分析应用；开展人工智能技术应用，提升生产过程智能化水平。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5"/>
          <w:rPrChange w:id="307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pPrChange w:id="306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0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5"/>
          <w:rPrChange w:id="308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t>4.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309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生产管理：开展数字化生产管理，集成打通</w:t>
      </w:r>
      <w:r>
        <w:rPr>
          <w:rStyle w:val="12"/>
          <w:rFonts w:hint="default" w:ascii="Times New Roman" w:hAnsi="Times New Roman" w:eastAsia="仿宋_GB2312" w:cs="Times New Roman"/>
          <w:spacing w:val="5"/>
          <w:rPrChange w:id="310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t>“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311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人、机、料、法、安、能、环</w:t>
      </w:r>
      <w:r>
        <w:rPr>
          <w:rStyle w:val="12"/>
          <w:rFonts w:hint="default" w:ascii="Times New Roman" w:hAnsi="Times New Roman" w:eastAsia="仿宋_GB2312" w:cs="Times New Roman"/>
          <w:spacing w:val="5"/>
          <w:rPrChange w:id="312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t>”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313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数据，动态优化生产计划与车间排产，在线监测分析仓储、物料、安全、能源和环境状态，进行高效精细管理；开展生产过程综合智能化管控，实现生产管理全局优化。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5"/>
          <w:rPrChange w:id="315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pPrChange w:id="314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0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5"/>
          <w:rPrChange w:id="316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t>5.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317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运营管理：开展企业经营活动数智化赋能，基于数据综合分析实现精益管理、精准营销、增值服务、规模化定制、供应链风险预警等应用；开展智能化经营，实现企业经营状态及时感知和快速精准决策。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6"/>
        <w:jc w:val="both"/>
        <w:textAlignment w:val="auto"/>
        <w:outlineLvl w:val="1"/>
        <w:rPr>
          <w:rStyle w:val="12"/>
          <w:rFonts w:hint="default" w:ascii="Times New Roman" w:hAnsi="Times New Roman" w:eastAsia="楷体_GB2312" w:cs="Times New Roman"/>
          <w:b/>
          <w:bCs/>
          <w:spacing w:val="6"/>
          <w:kern w:val="0"/>
          <w:lang w:val="zh-TW" w:eastAsia="zh-TW"/>
          <w:rPrChange w:id="319" w:author="朱晋莹" w:date="2025-06-26T16:54:33Z">
            <w:rPr>
              <w:rStyle w:val="12"/>
              <w:rFonts w:ascii="楷体_GB2312" w:hAnsi="Times New Roman" w:eastAsia="楷体_GB2312" w:cs="Times New Roman"/>
              <w:b/>
              <w:bCs/>
              <w:spacing w:val="6"/>
              <w:kern w:val="0"/>
              <w:lang w:val="zh-TW" w:eastAsia="zh-TW"/>
            </w:rPr>
          </w:rPrChange>
        </w:rPr>
        <w:pPrChange w:id="318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6"/>
            <w:jc w:val="both"/>
            <w:textAlignment w:val="auto"/>
            <w:outlineLvl w:val="1"/>
          </w:pPr>
        </w:pPrChange>
      </w:pPr>
      <w:r>
        <w:rPr>
          <w:rStyle w:val="12"/>
          <w:rFonts w:hint="default" w:ascii="Times New Roman" w:hAnsi="Times New Roman" w:eastAsia="楷体_GB2312" w:cs="Times New Roman"/>
          <w:b/>
          <w:bCs/>
          <w:spacing w:val="6"/>
          <w:kern w:val="0"/>
          <w:lang w:val="zh-TW" w:eastAsia="zh-TW"/>
          <w:rPrChange w:id="320" w:author="朱晋莹" w:date="2025-06-26T16:54:33Z">
            <w:rPr>
              <w:rStyle w:val="12"/>
              <w:rFonts w:ascii="楷体_GB2312" w:hAnsi="Times New Roman" w:eastAsia="楷体_GB2312" w:cs="Times New Roman"/>
              <w:b/>
              <w:bCs/>
              <w:spacing w:val="6"/>
              <w:kern w:val="0"/>
              <w:lang w:val="zh-TW" w:eastAsia="zh-TW"/>
            </w:rPr>
          </w:rPrChange>
        </w:rPr>
        <w:t>（二）建设成效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rPrChange w:id="322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pPrChange w:id="321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0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5"/>
          <w:rPrChange w:id="323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t>1.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324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参考《智能工厂建设关键绩效指标参考》（附</w:t>
      </w:r>
      <w:r>
        <w:rPr>
          <w:rStyle w:val="12"/>
          <w:rFonts w:hint="default" w:ascii="Times New Roman" w:hAnsi="Times New Roman" w:eastAsia="仿宋_GB2312" w:cs="Times New Roman"/>
          <w:spacing w:val="5"/>
          <w:rPrChange w:id="325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t>1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326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）、</w:t>
      </w:r>
      <w:r>
        <w:rPr>
          <w:rStyle w:val="12"/>
          <w:rFonts w:hint="default" w:ascii="Times New Roman" w:hAnsi="Times New Roman" w:eastAsia="仿宋_GB2312" w:cs="Times New Roman"/>
          <w:spacing w:val="11"/>
          <w:rPrChange w:id="327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1"/>
            </w:rPr>
          </w:rPrChange>
        </w:rPr>
        <w:t>T/</w:t>
      </w:r>
      <w:r>
        <w:rPr>
          <w:rStyle w:val="12"/>
          <w:rFonts w:hint="default" w:ascii="Times New Roman" w:hAnsi="Times New Roman" w:eastAsia="仿宋_GB2312" w:cs="Times New Roman"/>
          <w:rPrChange w:id="328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t>CAMS</w:t>
      </w:r>
      <w:r>
        <w:rPr>
          <w:rStyle w:val="12"/>
          <w:rFonts w:hint="default" w:ascii="Times New Roman" w:hAnsi="Times New Roman" w:eastAsia="仿宋_GB2312" w:cs="Times New Roman"/>
          <w:spacing w:val="11"/>
          <w:rPrChange w:id="329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1"/>
            </w:rPr>
          </w:rPrChange>
        </w:rPr>
        <w:t>182</w:t>
      </w:r>
      <w:r>
        <w:rPr>
          <w:rStyle w:val="12"/>
          <w:rFonts w:hint="default" w:ascii="Times New Roman" w:hAnsi="Times New Roman" w:eastAsia="仿宋_GB2312" w:cs="Times New Roman"/>
          <w:spacing w:val="11"/>
          <w:lang w:eastAsia="zh-CN"/>
          <w:rPrChange w:id="330" w:author="朱晋莹" w:date="2025-06-26T16:54:33Z">
            <w:rPr>
              <w:rStyle w:val="12"/>
              <w:rFonts w:hint="eastAsia" w:ascii="Times New Roman" w:hAnsi="Times New Roman" w:eastAsia="仿宋_GB2312" w:cs="Times New Roman"/>
              <w:spacing w:val="11"/>
              <w:lang w:eastAsia="zh-CN"/>
            </w:rPr>
          </w:rPrChange>
        </w:rPr>
        <w:t>—</w:t>
      </w:r>
      <w:r>
        <w:rPr>
          <w:rStyle w:val="12"/>
          <w:rFonts w:hint="default" w:ascii="Times New Roman" w:hAnsi="Times New Roman" w:eastAsia="仿宋_GB2312" w:cs="Times New Roman"/>
          <w:spacing w:val="11"/>
          <w:rPrChange w:id="331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1"/>
            </w:rPr>
          </w:rPrChange>
        </w:rPr>
        <w:t>2024</w:t>
      </w:r>
      <w:r>
        <w:rPr>
          <w:rStyle w:val="12"/>
          <w:rFonts w:hint="default" w:ascii="Times New Roman" w:hAnsi="Times New Roman" w:eastAsia="仿宋_GB2312" w:cs="Times New Roman"/>
          <w:spacing w:val="11"/>
          <w:lang w:val="zh-TW" w:eastAsia="zh-TW"/>
          <w:rPrChange w:id="332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1"/>
              <w:lang w:val="zh-TW" w:eastAsia="zh-TW"/>
            </w:rPr>
          </w:rPrChange>
        </w:rPr>
        <w:t>《智能制造效能通用评测方法》，评估智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  <w:rPrChange w:id="333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9"/>
              <w:lang w:val="zh-TW" w:eastAsia="zh-TW"/>
            </w:rPr>
          </w:rPrChange>
        </w:rPr>
        <w:t>能工厂建设成效，主要技术经济指标应处于国内同行业领先</w:t>
      </w:r>
      <w:r>
        <w:rPr>
          <w:rStyle w:val="12"/>
          <w:rFonts w:hint="default" w:ascii="Times New Roman" w:hAnsi="Times New Roman" w:eastAsia="仿宋_GB2312" w:cs="Times New Roman"/>
          <w:spacing w:val="2"/>
          <w:lang w:val="zh-TW" w:eastAsia="zh-TW"/>
          <w:rPrChange w:id="334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2"/>
              <w:lang w:val="zh-TW" w:eastAsia="zh-TW"/>
            </w:rPr>
          </w:rPrChange>
        </w:rPr>
        <w:t>水平，其中应用人工智能技术场景比例不低于</w:t>
      </w:r>
      <w:r>
        <w:rPr>
          <w:rStyle w:val="12"/>
          <w:rFonts w:hint="default" w:ascii="Times New Roman" w:hAnsi="Times New Roman" w:eastAsia="仿宋_GB2312" w:cs="Times New Roman"/>
          <w:spacing w:val="2"/>
          <w:rPrChange w:id="335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2"/>
            </w:rPr>
          </w:rPrChange>
        </w:rPr>
        <w:t>20%</w:t>
      </w:r>
      <w:r>
        <w:rPr>
          <w:rStyle w:val="12"/>
          <w:rFonts w:hint="default" w:ascii="Times New Roman" w:hAnsi="Times New Roman" w:eastAsia="仿宋_GB2312" w:cs="Times New Roman"/>
          <w:spacing w:val="2"/>
          <w:lang w:val="zh-TW" w:eastAsia="zh-TW"/>
          <w:rPrChange w:id="336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2"/>
              <w:lang w:val="zh-TW" w:eastAsia="zh-TW"/>
            </w:rPr>
          </w:rPrChange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rPrChange w:id="338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pPrChange w:id="337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0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5"/>
          <w:rPrChange w:id="339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340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在国内同行业起到引领带动作用，带动供应链上下游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  <w:rPrChange w:id="341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7"/>
              <w:lang w:val="zh-TW" w:eastAsia="zh-TW"/>
            </w:rPr>
          </w:rPrChange>
        </w:rPr>
        <w:t>协同开展数智化升级。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rPrChange w:id="343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pPrChange w:id="342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0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5"/>
          <w:rPrChange w:id="344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t>3.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345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培育形成具有行业推广价值的智能制造解决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  <w:rPrChange w:id="346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4"/>
              <w:lang w:val="zh-TW" w:eastAsia="zh-TW"/>
            </w:rPr>
          </w:rPrChange>
        </w:rPr>
        <w:t>方案，探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  <w:rPrChange w:id="347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  <w:lang w:val="zh-TW" w:eastAsia="zh-TW"/>
            </w:rPr>
          </w:rPrChange>
        </w:rPr>
        <w:t>索构建企业智能制造</w:t>
      </w:r>
      <w:r>
        <w:rPr>
          <w:rStyle w:val="12"/>
          <w:rFonts w:hint="default" w:ascii="Times New Roman" w:hAnsi="Times New Roman" w:eastAsia="仿宋_GB2312" w:cs="Times New Roman"/>
          <w:spacing w:val="6"/>
          <w:rPrChange w:id="348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</w:rPr>
          </w:rPrChange>
        </w:rPr>
        <w:t>“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  <w:rPrChange w:id="349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  <w:lang w:val="zh-TW" w:eastAsia="zh-TW"/>
            </w:rPr>
          </w:rPrChange>
        </w:rPr>
        <w:t>标准群</w:t>
      </w:r>
      <w:r>
        <w:rPr>
          <w:rStyle w:val="12"/>
          <w:rFonts w:hint="default" w:ascii="Times New Roman" w:hAnsi="Times New Roman" w:eastAsia="仿宋_GB2312" w:cs="Times New Roman"/>
          <w:spacing w:val="6"/>
          <w:rPrChange w:id="350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</w:rPr>
          </w:rPrChange>
        </w:rPr>
        <w:t>”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  <w:rPrChange w:id="351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  <w:lang w:val="zh-TW" w:eastAsia="zh-TW"/>
            </w:rPr>
          </w:rPrChange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rPrChange w:id="353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pPrChange w:id="352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0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5"/>
          <w:rPrChange w:id="354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t>4.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355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建立较为完善的智能制造复合型人才培养体系，培养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  <w:rPrChange w:id="356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  <w:lang w:val="zh-TW" w:eastAsia="zh-TW"/>
            </w:rPr>
          </w:rPrChange>
        </w:rPr>
        <w:t>一批智能工厂建设和运营人才。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8"/>
        <w:jc w:val="both"/>
        <w:textAlignment w:val="auto"/>
        <w:outlineLvl w:val="1"/>
        <w:rPr>
          <w:rStyle w:val="12"/>
          <w:rFonts w:hint="default" w:ascii="Times New Roman" w:hAnsi="Times New Roman" w:eastAsia="黑体" w:cs="Times New Roman"/>
          <w:spacing w:val="7"/>
          <w:kern w:val="0"/>
          <w:lang w:val="zh-TW" w:eastAsia="zh-TW"/>
          <w:rPrChange w:id="358" w:author="朱晋莹" w:date="2025-06-26T16:54:33Z">
            <w:rPr>
              <w:rStyle w:val="12"/>
              <w:rFonts w:hint="default" w:ascii="黑体" w:hAnsi="黑体" w:eastAsia="黑体" w:cs="Times New Roman"/>
              <w:spacing w:val="7"/>
              <w:kern w:val="0"/>
              <w:lang w:val="zh-TW" w:eastAsia="zh-TW"/>
            </w:rPr>
          </w:rPrChange>
        </w:rPr>
        <w:pPrChange w:id="357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8"/>
            <w:jc w:val="both"/>
            <w:textAlignment w:val="auto"/>
            <w:outlineLvl w:val="1"/>
          </w:pPr>
        </w:pPrChange>
      </w:pPr>
      <w:r>
        <w:rPr>
          <w:rStyle w:val="12"/>
          <w:rFonts w:hint="default" w:ascii="Times New Roman" w:hAnsi="Times New Roman" w:eastAsia="黑体" w:cs="Times New Roman"/>
          <w:spacing w:val="7"/>
          <w:kern w:val="0"/>
          <w:lang w:val="zh-TW" w:eastAsia="zh-TW"/>
          <w:rPrChange w:id="359" w:author="朱晋莹" w:date="2025-06-26T16:54:33Z">
            <w:rPr>
              <w:rStyle w:val="12"/>
              <w:rFonts w:hint="default" w:ascii="黑体" w:hAnsi="黑体" w:eastAsia="黑体" w:cs="Times New Roman"/>
              <w:spacing w:val="7"/>
              <w:kern w:val="0"/>
              <w:lang w:val="zh-TW" w:eastAsia="zh-TW"/>
            </w:rPr>
          </w:rPrChange>
        </w:rPr>
        <w:t>五、领航级智能工厂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52"/>
        <w:jc w:val="both"/>
        <w:textAlignment w:val="auto"/>
        <w:rPr>
          <w:rStyle w:val="12"/>
          <w:rFonts w:hint="default" w:ascii="Times New Roman" w:hAnsi="Times New Roman" w:eastAsia="仿宋_GB2312" w:cs="Times New Roman"/>
          <w:lang w:val="zh-TW" w:eastAsia="zh-TW"/>
          <w:rPrChange w:id="361" w:author="朱晋莹" w:date="2025-06-26T16:54:33Z">
            <w:rPr>
              <w:rStyle w:val="12"/>
              <w:rFonts w:hint="default" w:ascii="Times New Roman" w:hAnsi="Times New Roman" w:eastAsia="仿宋_GB2312" w:cs="Times New Roman"/>
              <w:lang w:val="zh-TW" w:eastAsia="zh-TW"/>
            </w:rPr>
          </w:rPrChange>
        </w:rPr>
        <w:pPrChange w:id="360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52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  <w:rPrChange w:id="362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推动领军企业在数字化转型、网络化协同基础上，重点聚焦智能化变革，</w:t>
      </w:r>
      <w:r>
        <w:rPr>
          <w:rStyle w:val="12"/>
          <w:rFonts w:hint="default" w:ascii="Times New Roman" w:hAnsi="Times New Roman" w:eastAsia="仿宋_GB2312" w:cs="Times New Roman"/>
          <w:spacing w:val="22"/>
          <w:lang w:val="zh-TW" w:eastAsia="zh-TW"/>
          <w:rPrChange w:id="363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22"/>
              <w:lang w:val="zh-TW" w:eastAsia="zh-TW"/>
            </w:rPr>
          </w:rPrChange>
        </w:rPr>
        <w:t>推动新一代人工智能等数智技术与制造全过程的深度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  <w:rPrChange w:id="364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融合，实现装备、工艺、软件和系统的研发与应用突破，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CN"/>
          <w:rPrChange w:id="365" w:author="朱晋莹" w:date="2025-06-26T16:54:33Z">
            <w:rPr>
              <w:rStyle w:val="12"/>
              <w:rFonts w:hint="eastAsia" w:ascii="Times New Roman" w:hAnsi="Times New Roman" w:eastAsia="仿宋_GB2312" w:cs="Times New Roman"/>
              <w:spacing w:val="8"/>
              <w:lang w:val="zh-TW" w:eastAsia="zh-CN"/>
            </w:rPr>
          </w:rPrChange>
        </w:rPr>
        <w:t>基于全流程全环节数据深度分析应用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  <w:rPrChange w:id="366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推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  <w:rPrChange w:id="367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9"/>
              <w:lang w:val="zh-TW" w:eastAsia="zh-TW"/>
            </w:rPr>
          </w:rPrChange>
        </w:rPr>
        <w:t>动研发范式、生产方式、服务体系和组织架构等创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  <w:rPrChange w:id="368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新，探索未来制造模式，带动产业模式和企业形态变革。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6"/>
        <w:jc w:val="both"/>
        <w:textAlignment w:val="auto"/>
        <w:outlineLvl w:val="1"/>
        <w:rPr>
          <w:rStyle w:val="12"/>
          <w:rFonts w:hint="default" w:ascii="Times New Roman" w:hAnsi="Times New Roman" w:eastAsia="楷体_GB2312" w:cs="Times New Roman"/>
          <w:b/>
          <w:bCs/>
          <w:spacing w:val="6"/>
          <w:kern w:val="0"/>
          <w:lang w:val="zh-TW" w:eastAsia="zh-TW"/>
          <w:rPrChange w:id="370" w:author="朱晋莹" w:date="2025-06-26T16:54:33Z">
            <w:rPr>
              <w:rStyle w:val="12"/>
              <w:rFonts w:ascii="楷体_GB2312" w:hAnsi="Times New Roman" w:eastAsia="楷体_GB2312" w:cs="Times New Roman"/>
              <w:b/>
              <w:bCs/>
              <w:spacing w:val="6"/>
              <w:kern w:val="0"/>
              <w:lang w:val="zh-TW" w:eastAsia="zh-TW"/>
            </w:rPr>
          </w:rPrChange>
        </w:rPr>
        <w:pPrChange w:id="369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6"/>
            <w:jc w:val="both"/>
            <w:textAlignment w:val="auto"/>
            <w:outlineLvl w:val="1"/>
          </w:pPr>
        </w:pPrChange>
      </w:pPr>
      <w:r>
        <w:rPr>
          <w:rStyle w:val="12"/>
          <w:rFonts w:hint="default" w:ascii="Times New Roman" w:hAnsi="Times New Roman" w:eastAsia="楷体_GB2312" w:cs="Times New Roman"/>
          <w:b/>
          <w:bCs/>
          <w:spacing w:val="6"/>
          <w:kern w:val="0"/>
          <w:lang w:val="zh-TW" w:eastAsia="zh-TW"/>
          <w:rPrChange w:id="371" w:author="朱晋莹" w:date="2025-06-26T16:54:33Z">
            <w:rPr>
              <w:rStyle w:val="12"/>
              <w:rFonts w:ascii="楷体_GB2312" w:hAnsi="Times New Roman" w:eastAsia="楷体_GB2312" w:cs="Times New Roman"/>
              <w:b/>
              <w:bCs/>
              <w:spacing w:val="6"/>
              <w:kern w:val="0"/>
              <w:lang w:val="zh-TW" w:eastAsia="zh-TW"/>
            </w:rPr>
          </w:rPrChange>
        </w:rPr>
        <w:t>（一）建设内容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84"/>
        <w:jc w:val="both"/>
        <w:textAlignment w:val="auto"/>
        <w:rPr>
          <w:rStyle w:val="12"/>
          <w:rFonts w:hint="default" w:ascii="Times New Roman" w:hAnsi="Times New Roman" w:eastAsia="仿宋_GB2312" w:cs="Times New Roman"/>
          <w:rPrChange w:id="373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pPrChange w:id="372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84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16"/>
          <w:lang w:val="zh-TW" w:eastAsia="zh-TW"/>
          <w:rPrChange w:id="374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6"/>
              <w:lang w:val="zh-TW" w:eastAsia="zh-TW"/>
            </w:rPr>
          </w:rPrChange>
        </w:rPr>
        <w:t>鼓励企业参考《智能制造典型场景参考指引（</w:t>
      </w:r>
      <w:r>
        <w:rPr>
          <w:rStyle w:val="12"/>
          <w:rFonts w:hint="default" w:ascii="Times New Roman" w:hAnsi="Times New Roman" w:eastAsia="仿宋_GB2312" w:cs="Times New Roman"/>
          <w:spacing w:val="16"/>
          <w:rPrChange w:id="375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6"/>
            </w:rPr>
          </w:rPrChange>
        </w:rPr>
        <w:t>2025</w:t>
      </w:r>
      <w:r>
        <w:rPr>
          <w:rStyle w:val="12"/>
          <w:rFonts w:hint="default" w:ascii="Times New Roman" w:hAnsi="Times New Roman" w:eastAsia="仿宋_GB2312" w:cs="Times New Roman"/>
          <w:spacing w:val="16"/>
          <w:lang w:val="zh-TW" w:eastAsia="zh-TW"/>
          <w:rPrChange w:id="376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6"/>
              <w:lang w:val="zh-TW" w:eastAsia="zh-TW"/>
            </w:rPr>
          </w:rPrChange>
        </w:rPr>
        <w:t>年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  <w:rPrChange w:id="377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9"/>
              <w:lang w:val="zh-TW" w:eastAsia="zh-TW"/>
            </w:rPr>
          </w:rPrChange>
        </w:rPr>
        <w:t>版）》，围绕工厂建设、研发设计、生产作业、生产管理、运营管理等开展智能工厂建设，须覆盖全部五个环节。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36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4"/>
          <w:rPrChange w:id="379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4"/>
            </w:rPr>
          </w:rPrChange>
        </w:rPr>
        <w:pPrChange w:id="378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36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4"/>
          <w:rPrChange w:id="380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4"/>
            </w:rPr>
          </w:rPrChange>
        </w:rPr>
        <w:t>1.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  <w:rPrChange w:id="381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4"/>
              <w:lang w:val="zh-TW" w:eastAsia="zh-TW"/>
            </w:rPr>
          </w:rPrChange>
        </w:rPr>
        <w:t>工厂建设：推动企业级数字孪生建设，开展企业生产全环节和业务全流程高精度、多尺度建模，实现复杂系统实时仿真分析与优化、决策指令及时反馈下达和精准执行。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7"/>
          <w:rPrChange w:id="383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7"/>
            </w:rPr>
          </w:rPrChange>
        </w:rPr>
        <w:pPrChange w:id="382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0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5"/>
          <w:rPrChange w:id="384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385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研发设计：开展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  <w:rPrChange w:id="386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7"/>
              <w:lang w:val="zh-TW" w:eastAsia="zh-TW"/>
            </w:rPr>
          </w:rPrChange>
        </w:rPr>
        <w:t>研发方式变革，实现生成式设计、跨领域创新、性能功能自优化等，显著提升研发效率和创新能力；开展产品全生命周期高效协同和智能优化，实现需求主动感知、用户参与设计、产品敏捷迭代等，驱动产品价值延伸和升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rPrChange w:id="388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pPrChange w:id="387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0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5"/>
          <w:rPrChange w:id="389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t>3.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390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生产作业：开展工艺创新突破，通过智能制造装备与数字技术深度融合实现极端尺寸、极致精度、极限环境制造，拓展制造能力边界；推动生产方式变革，围绕工艺、设备、质量等提升自感知、自决策、自执行能力，实现换产零切换、工况零异常、产品零缺陷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rPrChange w:id="392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pPrChange w:id="391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0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5"/>
          <w:rPrChange w:id="393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t>4.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394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生产管理：开展生产管理方式智能化变革，通过计划排产、资源调度、仓储物流、能源管控等自组织、自优化，实现生产过程零浪费、零库存、零排放等；开展生产模式创新，形成共享制造、净零制造、循环制造等新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5"/>
          <w:rPrChange w:id="396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pPrChange w:id="395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0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5"/>
          <w:rPrChange w:id="397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t>5.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398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运营管理：构建运营管理智能体，实现财务管理、市场营销、产品服务、供应链管理等关键业务流程的少人化、无人化；推动企业形态变革，实现网络化、分布式管理，催生新型商业模式，构建价值共创的产业生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6"/>
        <w:jc w:val="both"/>
        <w:textAlignment w:val="auto"/>
        <w:outlineLvl w:val="1"/>
        <w:rPr>
          <w:rStyle w:val="12"/>
          <w:rFonts w:hint="default" w:ascii="Times New Roman" w:hAnsi="Times New Roman" w:eastAsia="楷体_GB2312" w:cs="Times New Roman"/>
          <w:b/>
          <w:bCs/>
          <w:spacing w:val="6"/>
          <w:kern w:val="0"/>
          <w:lang w:val="zh-TW" w:eastAsia="zh-TW"/>
          <w:rPrChange w:id="400" w:author="朱晋莹" w:date="2025-06-26T16:54:33Z">
            <w:rPr>
              <w:rStyle w:val="12"/>
              <w:rFonts w:ascii="楷体_GB2312" w:hAnsi="Times New Roman" w:eastAsia="楷体_GB2312" w:cs="Times New Roman"/>
              <w:b/>
              <w:bCs/>
              <w:spacing w:val="6"/>
              <w:kern w:val="0"/>
              <w:lang w:val="zh-TW" w:eastAsia="zh-TW"/>
            </w:rPr>
          </w:rPrChange>
        </w:rPr>
        <w:pPrChange w:id="399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6"/>
            <w:jc w:val="both"/>
            <w:textAlignment w:val="auto"/>
            <w:outlineLvl w:val="1"/>
          </w:pPr>
        </w:pPrChange>
      </w:pPr>
      <w:r>
        <w:rPr>
          <w:rStyle w:val="12"/>
          <w:rFonts w:hint="default" w:ascii="Times New Roman" w:hAnsi="Times New Roman" w:eastAsia="楷体_GB2312" w:cs="Times New Roman"/>
          <w:b/>
          <w:bCs/>
          <w:spacing w:val="6"/>
          <w:kern w:val="0"/>
          <w:lang w:val="zh-TW" w:eastAsia="zh-TW"/>
          <w:rPrChange w:id="401" w:author="朱晋莹" w:date="2025-06-26T16:54:33Z">
            <w:rPr>
              <w:rStyle w:val="12"/>
              <w:rFonts w:ascii="楷体_GB2312" w:hAnsi="Times New Roman" w:eastAsia="楷体_GB2312" w:cs="Times New Roman"/>
              <w:b/>
              <w:bCs/>
              <w:spacing w:val="6"/>
              <w:kern w:val="0"/>
              <w:lang w:val="zh-TW" w:eastAsia="zh-TW"/>
            </w:rPr>
          </w:rPrChange>
        </w:rPr>
        <w:t>（二）建设成效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rPrChange w:id="403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pPrChange w:id="402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0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5"/>
          <w:rPrChange w:id="404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t>1.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405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参考《智能工厂建设关键绩效指标参考》（附</w:t>
      </w:r>
      <w:r>
        <w:rPr>
          <w:rStyle w:val="12"/>
          <w:rFonts w:hint="default" w:ascii="Times New Roman" w:hAnsi="Times New Roman" w:eastAsia="仿宋_GB2312" w:cs="Times New Roman"/>
          <w:spacing w:val="5"/>
          <w:rPrChange w:id="406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t>1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407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）、</w:t>
      </w:r>
      <w:r>
        <w:rPr>
          <w:rStyle w:val="12"/>
          <w:rFonts w:hint="default" w:ascii="Times New Roman" w:hAnsi="Times New Roman" w:eastAsia="仿宋_GB2312" w:cs="Times New Roman"/>
          <w:spacing w:val="11"/>
          <w:rPrChange w:id="408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1"/>
            </w:rPr>
          </w:rPrChange>
        </w:rPr>
        <w:t>T/</w:t>
      </w:r>
      <w:r>
        <w:rPr>
          <w:rStyle w:val="12"/>
          <w:rFonts w:hint="default" w:ascii="Times New Roman" w:hAnsi="Times New Roman" w:eastAsia="仿宋_GB2312" w:cs="Times New Roman"/>
          <w:rPrChange w:id="409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t>CAMS</w:t>
      </w:r>
      <w:r>
        <w:rPr>
          <w:rStyle w:val="12"/>
          <w:rFonts w:hint="default" w:ascii="Times New Roman" w:hAnsi="Times New Roman" w:eastAsia="仿宋_GB2312" w:cs="Times New Roman"/>
          <w:spacing w:val="11"/>
          <w:rPrChange w:id="410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1"/>
            </w:rPr>
          </w:rPrChange>
        </w:rPr>
        <w:t>182</w:t>
      </w:r>
      <w:r>
        <w:rPr>
          <w:rStyle w:val="12"/>
          <w:rFonts w:hint="default" w:ascii="Times New Roman" w:hAnsi="Times New Roman" w:eastAsia="仿宋_GB2312" w:cs="Times New Roman"/>
          <w:spacing w:val="11"/>
          <w:lang w:eastAsia="zh-CN"/>
          <w:rPrChange w:id="411" w:author="朱晋莹" w:date="2025-06-26T16:54:33Z">
            <w:rPr>
              <w:rStyle w:val="12"/>
              <w:rFonts w:hint="eastAsia" w:ascii="Times New Roman" w:hAnsi="Times New Roman" w:eastAsia="仿宋_GB2312" w:cs="Times New Roman"/>
              <w:spacing w:val="11"/>
              <w:lang w:eastAsia="zh-CN"/>
            </w:rPr>
          </w:rPrChange>
        </w:rPr>
        <w:t>—</w:t>
      </w:r>
      <w:r>
        <w:rPr>
          <w:rStyle w:val="12"/>
          <w:rFonts w:hint="default" w:ascii="Times New Roman" w:hAnsi="Times New Roman" w:eastAsia="仿宋_GB2312" w:cs="Times New Roman"/>
          <w:spacing w:val="11"/>
          <w:rPrChange w:id="412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1"/>
            </w:rPr>
          </w:rPrChange>
        </w:rPr>
        <w:t>2024</w:t>
      </w:r>
      <w:r>
        <w:rPr>
          <w:rStyle w:val="12"/>
          <w:rFonts w:hint="default" w:ascii="Times New Roman" w:hAnsi="Times New Roman" w:eastAsia="仿宋_GB2312" w:cs="Times New Roman"/>
          <w:spacing w:val="11"/>
          <w:lang w:val="zh-TW" w:eastAsia="zh-TW"/>
          <w:rPrChange w:id="413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11"/>
              <w:lang w:val="zh-TW" w:eastAsia="zh-TW"/>
            </w:rPr>
          </w:rPrChange>
        </w:rPr>
        <w:t>《智能制造效能通用评测方法》，评估智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  <w:rPrChange w:id="414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9"/>
              <w:lang w:val="zh-TW" w:eastAsia="zh-TW"/>
            </w:rPr>
          </w:rPrChange>
        </w:rPr>
        <w:t>能工厂建设成效，主要技术经济指标全球领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  <w:rPrChange w:id="415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先，其中应用人工智能技术场景比例不低于</w:t>
      </w:r>
      <w:r>
        <w:rPr>
          <w:rStyle w:val="12"/>
          <w:rFonts w:hint="default" w:ascii="Times New Roman" w:hAnsi="Times New Roman" w:eastAsia="仿宋_GB2312" w:cs="Times New Roman"/>
          <w:spacing w:val="8"/>
          <w:rPrChange w:id="416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</w:rPr>
          </w:rPrChange>
        </w:rPr>
        <w:t>60%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  <w:rPrChange w:id="417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4"/>
        <w:jc w:val="both"/>
        <w:textAlignment w:val="auto"/>
        <w:rPr>
          <w:rStyle w:val="12"/>
          <w:rFonts w:hint="default" w:ascii="Times New Roman" w:hAnsi="Times New Roman" w:eastAsia="仿宋_GB2312" w:cs="Times New Roman"/>
          <w:rPrChange w:id="419" w:author="朱晋莹" w:date="2025-06-26T16:54:33Z">
            <w:rPr>
              <w:rStyle w:val="12"/>
              <w:rFonts w:hint="default" w:ascii="Times New Roman" w:hAnsi="Times New Roman" w:eastAsia="仿宋_GB2312" w:cs="Times New Roman"/>
            </w:rPr>
          </w:rPrChange>
        </w:rPr>
        <w:pPrChange w:id="418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4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6"/>
          <w:rPrChange w:id="420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</w:rPr>
          </w:rPrChange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  <w:rPrChange w:id="421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  <w:lang w:val="zh-TW" w:eastAsia="zh-TW"/>
            </w:rPr>
          </w:rPrChange>
        </w:rPr>
        <w:t>打造全球领先的应用标杆，通过</w:t>
      </w:r>
      <w:r>
        <w:rPr>
          <w:rStyle w:val="12"/>
          <w:rFonts w:hint="default" w:ascii="Times New Roman" w:hAnsi="Times New Roman" w:eastAsia="仿宋_GB2312" w:cs="Times New Roman"/>
          <w:spacing w:val="6"/>
          <w:rPrChange w:id="422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</w:rPr>
          </w:rPrChange>
        </w:rPr>
        <w:t>“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  <w:rPrChange w:id="423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  <w:lang w:val="zh-TW" w:eastAsia="zh-TW"/>
            </w:rPr>
          </w:rPrChange>
        </w:rPr>
        <w:t>母工厂</w:t>
      </w:r>
      <w:r>
        <w:rPr>
          <w:rStyle w:val="12"/>
          <w:rFonts w:hint="default" w:ascii="Times New Roman" w:hAnsi="Times New Roman" w:eastAsia="仿宋_GB2312" w:cs="Times New Roman"/>
          <w:spacing w:val="6"/>
          <w:rPrChange w:id="424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</w:rPr>
          </w:rPrChange>
        </w:rPr>
        <w:t>”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  <w:rPrChange w:id="425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  <w:lang w:val="zh-TW" w:eastAsia="zh-TW"/>
            </w:rPr>
          </w:rPrChange>
        </w:rPr>
        <w:t>等方式推动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  <w:rPrChange w:id="426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8"/>
              <w:lang w:val="zh-TW" w:eastAsia="zh-TW"/>
            </w:rPr>
          </w:rPrChange>
        </w:rPr>
        <w:t>工厂建设经验复制推广，引领产业链上下游形成智能制造协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  <w:rPrChange w:id="427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4"/>
              <w:lang w:val="zh-TW" w:eastAsia="zh-TW"/>
            </w:rPr>
          </w:rPrChange>
        </w:rPr>
        <w:t>同创新生态。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6"/>
          <w:rPrChange w:id="429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</w:rPr>
          </w:rPrChange>
        </w:rPr>
        <w:pPrChange w:id="428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0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5"/>
          <w:rPrChange w:id="430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t>3.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431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培育的智能制造解决方案实现对外输出，形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  <w:rPrChange w:id="432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4"/>
              <w:lang w:val="zh-TW" w:eastAsia="zh-TW"/>
            </w:rPr>
          </w:rPrChange>
        </w:rPr>
        <w:t>成较为完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  <w:rPrChange w:id="433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  <w:lang w:val="zh-TW" w:eastAsia="zh-TW"/>
            </w:rPr>
          </w:rPrChange>
        </w:rPr>
        <w:t>善的企业智能制造</w:t>
      </w:r>
      <w:r>
        <w:rPr>
          <w:rStyle w:val="12"/>
          <w:rFonts w:hint="default" w:ascii="Times New Roman" w:hAnsi="Times New Roman" w:eastAsia="仿宋_GB2312" w:cs="Times New Roman"/>
          <w:spacing w:val="6"/>
          <w:rPrChange w:id="434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</w:rPr>
          </w:rPrChange>
        </w:rPr>
        <w:t>“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  <w:rPrChange w:id="435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  <w:lang w:val="zh-TW" w:eastAsia="zh-TW"/>
            </w:rPr>
          </w:rPrChange>
        </w:rPr>
        <w:t>标准群</w:t>
      </w:r>
      <w:r>
        <w:rPr>
          <w:rStyle w:val="12"/>
          <w:rFonts w:hint="default" w:ascii="Times New Roman" w:hAnsi="Times New Roman" w:eastAsia="仿宋_GB2312" w:cs="Times New Roman"/>
          <w:spacing w:val="6"/>
          <w:rPrChange w:id="436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</w:rPr>
          </w:rPrChange>
        </w:rPr>
        <w:t>”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  <w:rPrChange w:id="437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6"/>
              <w:lang w:val="zh-TW" w:eastAsia="zh-TW"/>
            </w:rPr>
          </w:rPrChange>
        </w:rPr>
        <w:t>，推动形成行业、国家标准。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kern w:val="0"/>
          <w:rPrChange w:id="439" w:author="朱晋莹" w:date="2025-06-26T16:54:33Z">
            <w:rPr>
              <w:rStyle w:val="12"/>
              <w:rFonts w:hint="default" w:ascii="Times New Roman" w:hAnsi="Times New Roman" w:eastAsia="仿宋_GB2312" w:cs="Times New Roman"/>
              <w:kern w:val="0"/>
            </w:rPr>
          </w:rPrChange>
        </w:rPr>
        <w:pPrChange w:id="438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0"/>
            <w:jc w:val="both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5"/>
          <w:rPrChange w:id="440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</w:rPr>
          </w:rPrChange>
        </w:rPr>
        <w:t>4.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  <w:rPrChange w:id="441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5"/>
              <w:lang w:val="zh-TW" w:eastAsia="zh-TW"/>
            </w:rPr>
          </w:rPrChange>
        </w:rPr>
        <w:t>培养智能制造领军人才，对外提供智能工厂建设和运</w:t>
      </w:r>
      <w:r>
        <w:rPr>
          <w:rStyle w:val="12"/>
          <w:rFonts w:hint="default" w:ascii="Times New Roman" w:hAnsi="Times New Roman" w:eastAsia="仿宋_GB2312" w:cs="Times New Roman"/>
          <w:spacing w:val="3"/>
          <w:lang w:val="zh-TW" w:eastAsia="zh-TW"/>
          <w:rPrChange w:id="442" w:author="朱晋莹" w:date="2025-06-26T16:54:33Z">
            <w:rPr>
              <w:rStyle w:val="12"/>
              <w:rFonts w:hint="default" w:ascii="Times New Roman" w:hAnsi="Times New Roman" w:eastAsia="仿宋_GB2312" w:cs="Times New Roman"/>
              <w:spacing w:val="3"/>
              <w:lang w:val="zh-TW" w:eastAsia="zh-TW"/>
            </w:rPr>
          </w:rPrChange>
        </w:rPr>
        <w:t>营指导或服务。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0"/>
        <w:jc w:val="both"/>
        <w:textAlignment w:val="auto"/>
        <w:rPr>
          <w:rStyle w:val="12"/>
          <w:rFonts w:hint="default" w:ascii="Times New Roman" w:hAnsi="Times New Roman" w:eastAsia="仿宋_GB2312" w:cs="Times New Roman"/>
          <w:kern w:val="0"/>
          <w:rPrChange w:id="444" w:author="朱晋莹" w:date="2025-06-26T16:54:33Z">
            <w:rPr>
              <w:rStyle w:val="12"/>
              <w:rFonts w:ascii="仿宋_GB2312" w:hAnsi="仿宋_GB2312" w:eastAsia="仿宋_GB2312" w:cs="仿宋_GB2312"/>
              <w:kern w:val="0"/>
            </w:rPr>
          </w:rPrChange>
        </w:rPr>
        <w:pPrChange w:id="443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0"/>
            <w:jc w:val="both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0" w:firstLineChars="200"/>
        <w:jc w:val="both"/>
        <w:textAlignment w:val="auto"/>
        <w:rPr>
          <w:rStyle w:val="12"/>
          <w:rFonts w:hint="default" w:ascii="Times New Roman" w:hAnsi="Times New Roman" w:eastAsia="仿宋_GB2312" w:cs="Times New Roman"/>
          <w:kern w:val="0"/>
          <w:rPrChange w:id="446" w:author="朱晋莹" w:date="2025-06-26T16:54:33Z">
            <w:rPr>
              <w:rStyle w:val="12"/>
              <w:rFonts w:ascii="仿宋_GB2312" w:eastAsia="仿宋_GB2312"/>
              <w:kern w:val="0"/>
            </w:rPr>
          </w:rPrChange>
        </w:rPr>
        <w:pPrChange w:id="445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640" w:firstLineChars="200"/>
            <w:jc w:val="both"/>
            <w:textAlignment w:val="auto"/>
          </w:pPr>
        </w:pPrChange>
      </w:pPr>
      <w:bookmarkStart w:id="0" w:name="bookmark1"/>
      <w:bookmarkEnd w:id="0"/>
      <w:r>
        <w:rPr>
          <w:rStyle w:val="12"/>
          <w:rFonts w:hint="default" w:ascii="Times New Roman" w:hAnsi="Times New Roman" w:eastAsia="仿宋_GB2312" w:cs="Times New Roman"/>
          <w:kern w:val="0"/>
          <w:rPrChange w:id="447" w:author="朱晋莹" w:date="2025-06-26T16:54:33Z">
            <w:rPr>
              <w:rStyle w:val="12"/>
              <w:rFonts w:ascii="仿宋_GB2312" w:eastAsia="仿宋_GB2312"/>
              <w:kern w:val="0"/>
            </w:rPr>
          </w:rPrChange>
        </w:rPr>
        <w:t>附</w:t>
      </w:r>
      <w:r>
        <w:rPr>
          <w:rStyle w:val="12"/>
          <w:rFonts w:hint="default" w:ascii="Times New Roman" w:hAnsi="Times New Roman" w:eastAsia="仿宋_GB2312" w:cs="Times New Roman"/>
          <w:kern w:val="0"/>
          <w:lang w:eastAsia="zh-CN"/>
          <w:rPrChange w:id="448" w:author="朱晋莹" w:date="2025-06-26T16:54:33Z">
            <w:rPr>
              <w:rStyle w:val="12"/>
              <w:rFonts w:hint="eastAsia" w:ascii="仿宋_GB2312" w:eastAsia="仿宋_GB2312"/>
              <w:kern w:val="0"/>
              <w:lang w:eastAsia="zh-CN"/>
            </w:rPr>
          </w:rPrChange>
        </w:rPr>
        <w:t>表</w:t>
      </w:r>
      <w:r>
        <w:rPr>
          <w:rStyle w:val="12"/>
          <w:rFonts w:hint="default" w:ascii="Times New Roman" w:hAnsi="Times New Roman" w:eastAsia="仿宋_GB2312" w:cs="Times New Roman"/>
          <w:kern w:val="0"/>
          <w:rPrChange w:id="449" w:author="朱晋莹" w:date="2025-06-26T16:54:33Z">
            <w:rPr>
              <w:rStyle w:val="12"/>
              <w:rFonts w:ascii="仿宋_GB2312" w:eastAsia="仿宋_GB2312"/>
              <w:kern w:val="0"/>
            </w:rPr>
          </w:rPrChange>
        </w:rPr>
        <w:t>：</w:t>
      </w:r>
      <w:r>
        <w:rPr>
          <w:rStyle w:val="12"/>
          <w:rFonts w:hint="default" w:ascii="Times New Roman" w:hAnsi="Times New Roman" w:eastAsia="仿宋_GB2312" w:cs="Times New Roman"/>
          <w:kern w:val="0"/>
          <w:rPrChange w:id="450" w:author="朱晋莹" w:date="2025-06-26T16:54:33Z">
            <w:rPr>
              <w:rStyle w:val="12"/>
              <w:rFonts w:hint="default" w:ascii="仿宋_GB2312" w:eastAsia="仿宋_GB2312"/>
              <w:kern w:val="0"/>
            </w:rPr>
          </w:rPrChange>
        </w:rPr>
        <w:t>智能工厂建设关键绩效指标参考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0"/>
        <w:textAlignment w:val="auto"/>
        <w:rPr>
          <w:rStyle w:val="12"/>
          <w:rFonts w:hint="default" w:ascii="Times New Roman" w:hAnsi="Times New Roman" w:eastAsia="仿宋_GB2312" w:cs="Times New Roman"/>
          <w:kern w:val="0"/>
          <w:rPrChange w:id="452" w:author="朱晋莹" w:date="2025-06-26T16:54:33Z">
            <w:rPr>
              <w:rStyle w:val="12"/>
              <w:rFonts w:hint="default" w:ascii="仿宋_GB2312" w:eastAsia="仿宋_GB2312"/>
              <w:kern w:val="0"/>
            </w:rPr>
          </w:rPrChange>
        </w:rPr>
        <w:pPrChange w:id="451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0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0"/>
        <w:textAlignment w:val="auto"/>
        <w:rPr>
          <w:rStyle w:val="12"/>
          <w:rFonts w:hint="default" w:ascii="Times New Roman" w:hAnsi="Times New Roman" w:eastAsia="仿宋_GB2312" w:cs="Times New Roman"/>
          <w:kern w:val="0"/>
          <w:rPrChange w:id="454" w:author="朱晋莹" w:date="2025-06-26T16:54:33Z">
            <w:rPr>
              <w:rStyle w:val="12"/>
              <w:rFonts w:ascii="仿宋_GB2312" w:eastAsia="仿宋_GB2312"/>
              <w:kern w:val="0"/>
            </w:rPr>
          </w:rPrChange>
        </w:rPr>
        <w:pPrChange w:id="453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0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0"/>
        <w:textAlignment w:val="auto"/>
        <w:rPr>
          <w:rStyle w:val="12"/>
          <w:rFonts w:hint="default" w:ascii="Times New Roman" w:hAnsi="Times New Roman" w:eastAsia="仿宋_GB2312" w:cs="Times New Roman"/>
          <w:kern w:val="0"/>
          <w:rPrChange w:id="456" w:author="朱晋莹" w:date="2025-06-26T16:54:33Z">
            <w:rPr>
              <w:rStyle w:val="12"/>
              <w:rFonts w:ascii="仿宋_GB2312" w:eastAsia="仿宋_GB2312"/>
              <w:kern w:val="0"/>
            </w:rPr>
          </w:rPrChange>
        </w:rPr>
        <w:pPrChange w:id="455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ind w:firstLine="0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560" w:lineRule="exact"/>
        <w:ind w:firstLine="0"/>
        <w:textAlignment w:val="auto"/>
        <w:rPr>
          <w:rStyle w:val="12"/>
          <w:rFonts w:hint="default" w:ascii="Times New Roman" w:hAnsi="Times New Roman" w:eastAsia="仿宋_GB2312" w:cs="Times New Roman"/>
          <w:sz w:val="28"/>
          <w:szCs w:val="28"/>
          <w:lang w:val="zh-TW" w:eastAsia="zh-TW"/>
          <w:rPrChange w:id="458" w:author="朱晋莹" w:date="2025-06-26T16:54:33Z">
            <w:rPr>
              <w:rStyle w:val="12"/>
              <w:rFonts w:hint="default" w:ascii="仿宋_GB2312" w:hAnsi="仿宋_GB2312" w:eastAsia="仿宋_GB2312" w:cs="仿宋_GB2312"/>
              <w:sz w:val="28"/>
              <w:szCs w:val="28"/>
              <w:lang w:val="zh-TW" w:eastAsia="zh-TW"/>
            </w:rPr>
          </w:rPrChange>
        </w:rPr>
        <w:pPrChange w:id="457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91" w:line="440" w:lineRule="exact"/>
            <w:ind w:firstLine="0"/>
            <w:textAlignment w:val="auto"/>
          </w:pPr>
        </w:pPrChange>
      </w:pPr>
      <w:r>
        <w:rPr>
          <w:rStyle w:val="12"/>
          <w:rFonts w:hint="default" w:ascii="Times New Roman" w:hAnsi="Times New Roman" w:eastAsia="仿宋_GB2312" w:cs="Times New Roman"/>
          <w:spacing w:val="-9"/>
          <w:sz w:val="28"/>
          <w:szCs w:val="28"/>
          <w:lang w:val="zh-TW" w:eastAsia="zh-TW"/>
          <w:rPrChange w:id="459" w:author="朱晋莹" w:date="2025-06-26T16:54:33Z">
            <w:rPr>
              <w:rStyle w:val="12"/>
              <w:rFonts w:ascii="仿宋_GB2312" w:hAnsi="仿宋_GB2312" w:eastAsia="仿宋_GB2312" w:cs="仿宋_GB2312"/>
              <w:spacing w:val="-9"/>
              <w:sz w:val="28"/>
              <w:szCs w:val="28"/>
              <w:lang w:val="zh-TW" w:eastAsia="zh-TW"/>
            </w:rPr>
          </w:rPrChange>
        </w:rPr>
        <w:t>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560" w:lineRule="exact"/>
        <w:ind w:left="57" w:right="223" w:firstLine="530"/>
        <w:textAlignment w:val="auto"/>
        <w:rPr>
          <w:rStyle w:val="12"/>
          <w:rFonts w:hint="default" w:ascii="Times New Roman" w:hAnsi="Times New Roman" w:eastAsia="仿宋_GB2312" w:cs="Times New Roman"/>
          <w:sz w:val="28"/>
          <w:szCs w:val="28"/>
          <w:rPrChange w:id="461" w:author="朱晋莹" w:date="2025-06-26T16:54:33Z">
            <w:rPr>
              <w:rStyle w:val="12"/>
              <w:rFonts w:hint="default" w:ascii="仿宋_GB2312" w:hAnsi="仿宋_GB2312" w:eastAsia="仿宋_GB2312" w:cs="仿宋_GB2312"/>
              <w:sz w:val="28"/>
              <w:szCs w:val="28"/>
            </w:rPr>
          </w:rPrChange>
        </w:rPr>
        <w:pPrChange w:id="460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264" w:line="440" w:lineRule="exact"/>
            <w:ind w:left="57" w:right="223" w:firstLine="530"/>
            <w:textAlignment w:val="auto"/>
          </w:pPr>
        </w:pPrChange>
      </w:pPr>
      <w:r>
        <w:rPr>
          <w:rStyle w:val="12"/>
          <w:rFonts w:hint="default" w:ascii="Times New Roman" w:hAnsi="Times New Roman" w:cs="Times New Roman"/>
          <w:spacing w:val="3"/>
          <w:position w:val="18"/>
          <w:sz w:val="24"/>
          <w:szCs w:val="24"/>
          <w:rPrChange w:id="462" w:author="朱晋莹" w:date="2025-06-26T16:54:33Z">
            <w:rPr>
              <w:rStyle w:val="12"/>
              <w:rFonts w:ascii="Times New Roman" w:hAnsi="Times New Roman"/>
              <w:spacing w:val="3"/>
              <w:position w:val="18"/>
              <w:sz w:val="24"/>
              <w:szCs w:val="24"/>
            </w:rPr>
          </w:rPrChange>
        </w:rPr>
        <w:t>[1]</w:t>
      </w:r>
      <w:r>
        <w:rPr>
          <w:rStyle w:val="12"/>
          <w:rFonts w:hint="default" w:ascii="Times New Roman" w:hAnsi="Times New Roman" w:eastAsia="仿宋_GB2312" w:cs="Times New Roman"/>
          <w:spacing w:val="3"/>
          <w:sz w:val="28"/>
          <w:szCs w:val="28"/>
          <w:lang w:val="zh-TW" w:eastAsia="zh-TW"/>
          <w:rPrChange w:id="463" w:author="朱晋莹" w:date="2025-06-26T16:54:33Z">
            <w:rPr>
              <w:rStyle w:val="12"/>
              <w:rFonts w:ascii="仿宋_GB2312" w:hAnsi="仿宋_GB2312" w:eastAsia="仿宋_GB2312" w:cs="仿宋_GB2312"/>
              <w:spacing w:val="3"/>
              <w:sz w:val="28"/>
              <w:szCs w:val="28"/>
              <w:lang w:val="zh-TW" w:eastAsia="zh-TW"/>
            </w:rPr>
          </w:rPrChange>
        </w:rPr>
        <w:t>工厂建设对应《智能制造典型场景参考指引（</w:t>
      </w:r>
      <w:r>
        <w:rPr>
          <w:rStyle w:val="12"/>
          <w:rFonts w:hint="default" w:ascii="Times New Roman" w:hAnsi="Times New Roman" w:cs="Times New Roman"/>
          <w:spacing w:val="3"/>
          <w:sz w:val="28"/>
          <w:szCs w:val="28"/>
          <w:rPrChange w:id="464" w:author="朱晋莹" w:date="2025-06-26T16:54:33Z">
            <w:rPr>
              <w:rStyle w:val="12"/>
              <w:rFonts w:ascii="Times New Roman" w:hAnsi="Times New Roman"/>
              <w:spacing w:val="3"/>
              <w:sz w:val="28"/>
              <w:szCs w:val="28"/>
            </w:rPr>
          </w:rPrChange>
        </w:rPr>
        <w:t>2025</w:t>
      </w:r>
      <w:r>
        <w:rPr>
          <w:rStyle w:val="12"/>
          <w:rFonts w:hint="default" w:ascii="Times New Roman" w:hAnsi="Times New Roman" w:eastAsia="仿宋_GB2312" w:cs="Times New Roman"/>
          <w:spacing w:val="3"/>
          <w:sz w:val="28"/>
          <w:szCs w:val="28"/>
          <w:lang w:val="zh-TW" w:eastAsia="zh-TW"/>
          <w:rPrChange w:id="465" w:author="朱晋莹" w:date="2025-06-26T16:54:33Z">
            <w:rPr>
              <w:rStyle w:val="12"/>
              <w:rFonts w:ascii="仿宋_GB2312" w:hAnsi="仿宋_GB2312" w:eastAsia="仿宋_GB2312" w:cs="仿宋_GB2312"/>
              <w:spacing w:val="3"/>
              <w:sz w:val="28"/>
              <w:szCs w:val="28"/>
              <w:lang w:val="zh-TW" w:eastAsia="zh-TW"/>
            </w:rPr>
          </w:rPrChange>
        </w:rPr>
        <w:t>年版）》</w:t>
      </w:r>
      <w:bookmarkStart w:id="1" w:name="bookmark2"/>
      <w:bookmarkEnd w:id="1"/>
      <w:r>
        <w:rPr>
          <w:rStyle w:val="12"/>
          <w:rFonts w:hint="default" w:ascii="Times New Roman" w:hAnsi="Times New Roman" w:eastAsia="仿宋_GB2312" w:cs="Times New Roman"/>
          <w:spacing w:val="-3"/>
          <w:sz w:val="28"/>
          <w:szCs w:val="28"/>
          <w:lang w:val="zh-TW" w:eastAsia="zh-TW"/>
          <w:rPrChange w:id="466" w:author="朱晋莹" w:date="2025-06-26T16:54:33Z">
            <w:rPr>
              <w:rStyle w:val="12"/>
              <w:rFonts w:ascii="仿宋_GB2312" w:hAnsi="仿宋_GB2312" w:eastAsia="仿宋_GB2312" w:cs="仿宋_GB2312"/>
              <w:spacing w:val="-3"/>
              <w:sz w:val="28"/>
              <w:szCs w:val="28"/>
              <w:lang w:val="zh-TW" w:eastAsia="zh-TW"/>
            </w:rPr>
          </w:rPrChange>
        </w:rPr>
        <w:t>中的工厂建设环节。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560" w:lineRule="exact"/>
        <w:ind w:left="57" w:right="223" w:firstLine="530"/>
        <w:textAlignment w:val="auto"/>
        <w:rPr>
          <w:rStyle w:val="12"/>
          <w:rFonts w:hint="default" w:ascii="Times New Roman" w:hAnsi="Times New Roman" w:eastAsia="仿宋_GB2312" w:cs="Times New Roman"/>
          <w:sz w:val="28"/>
          <w:szCs w:val="28"/>
          <w:rPrChange w:id="468" w:author="朱晋莹" w:date="2025-06-26T16:54:33Z">
            <w:rPr>
              <w:rStyle w:val="12"/>
              <w:rFonts w:hint="default" w:ascii="仿宋_GB2312" w:hAnsi="仿宋_GB2312" w:eastAsia="仿宋_GB2312" w:cs="仿宋_GB2312"/>
              <w:sz w:val="28"/>
              <w:szCs w:val="28"/>
            </w:rPr>
          </w:rPrChange>
        </w:rPr>
        <w:pPrChange w:id="467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176" w:line="440" w:lineRule="exact"/>
            <w:ind w:left="57" w:right="223" w:firstLine="530"/>
            <w:textAlignment w:val="auto"/>
          </w:pPr>
        </w:pPrChange>
      </w:pPr>
      <w:r>
        <w:rPr>
          <w:rStyle w:val="12"/>
          <w:rFonts w:hint="default" w:ascii="Times New Roman" w:hAnsi="Times New Roman" w:cs="Times New Roman"/>
          <w:spacing w:val="3"/>
          <w:position w:val="18"/>
          <w:sz w:val="24"/>
          <w:szCs w:val="24"/>
          <w:rPrChange w:id="469" w:author="朱晋莹" w:date="2025-06-26T16:54:33Z">
            <w:rPr>
              <w:rStyle w:val="12"/>
              <w:rFonts w:ascii="Times New Roman" w:hAnsi="Times New Roman"/>
              <w:spacing w:val="3"/>
              <w:position w:val="18"/>
              <w:sz w:val="24"/>
              <w:szCs w:val="24"/>
            </w:rPr>
          </w:rPrChange>
        </w:rPr>
        <w:t>[2]</w:t>
      </w:r>
      <w:r>
        <w:rPr>
          <w:rStyle w:val="12"/>
          <w:rFonts w:hint="default" w:ascii="Times New Roman" w:hAnsi="Times New Roman" w:eastAsia="仿宋_GB2312" w:cs="Times New Roman"/>
          <w:spacing w:val="3"/>
          <w:sz w:val="28"/>
          <w:szCs w:val="28"/>
          <w:lang w:val="zh-TW" w:eastAsia="zh-TW"/>
          <w:rPrChange w:id="470" w:author="朱晋莹" w:date="2025-06-26T16:54:33Z">
            <w:rPr>
              <w:rStyle w:val="12"/>
              <w:rFonts w:ascii="仿宋_GB2312" w:hAnsi="仿宋_GB2312" w:eastAsia="仿宋_GB2312" w:cs="仿宋_GB2312"/>
              <w:spacing w:val="3"/>
              <w:sz w:val="28"/>
              <w:szCs w:val="28"/>
              <w:lang w:val="zh-TW" w:eastAsia="zh-TW"/>
            </w:rPr>
          </w:rPrChange>
        </w:rPr>
        <w:t>研发设计涵盖《智能制造典型场景参考指引（</w:t>
      </w:r>
      <w:r>
        <w:rPr>
          <w:rStyle w:val="12"/>
          <w:rFonts w:hint="default" w:ascii="Times New Roman" w:hAnsi="Times New Roman" w:cs="Times New Roman"/>
          <w:spacing w:val="3"/>
          <w:sz w:val="28"/>
          <w:szCs w:val="28"/>
          <w:rPrChange w:id="471" w:author="朱晋莹" w:date="2025-06-26T16:54:33Z">
            <w:rPr>
              <w:rStyle w:val="12"/>
              <w:rFonts w:ascii="Times New Roman" w:hAnsi="Times New Roman"/>
              <w:spacing w:val="3"/>
              <w:sz w:val="28"/>
              <w:szCs w:val="28"/>
            </w:rPr>
          </w:rPrChange>
        </w:rPr>
        <w:t>2025</w:t>
      </w:r>
      <w:r>
        <w:rPr>
          <w:rStyle w:val="12"/>
          <w:rFonts w:hint="default" w:ascii="Times New Roman" w:hAnsi="Times New Roman" w:eastAsia="仿宋_GB2312" w:cs="Times New Roman"/>
          <w:spacing w:val="3"/>
          <w:sz w:val="28"/>
          <w:szCs w:val="28"/>
          <w:lang w:val="zh-TW" w:eastAsia="zh-TW"/>
          <w:rPrChange w:id="472" w:author="朱晋莹" w:date="2025-06-26T16:54:33Z">
            <w:rPr>
              <w:rStyle w:val="12"/>
              <w:rFonts w:ascii="仿宋_GB2312" w:hAnsi="仿宋_GB2312" w:eastAsia="仿宋_GB2312" w:cs="仿宋_GB2312"/>
              <w:spacing w:val="3"/>
              <w:sz w:val="28"/>
              <w:szCs w:val="28"/>
              <w:lang w:val="zh-TW" w:eastAsia="zh-TW"/>
            </w:rPr>
          </w:rPrChange>
        </w:rPr>
        <w:t>年版）》</w:t>
      </w:r>
      <w:bookmarkStart w:id="2" w:name="bookmark3"/>
      <w:bookmarkEnd w:id="2"/>
      <w:r>
        <w:rPr>
          <w:rStyle w:val="12"/>
          <w:rFonts w:hint="default" w:ascii="Times New Roman" w:hAnsi="Times New Roman" w:eastAsia="仿宋_GB2312" w:cs="Times New Roman"/>
          <w:spacing w:val="-3"/>
          <w:sz w:val="28"/>
          <w:szCs w:val="28"/>
          <w:lang w:val="zh-TW" w:eastAsia="zh-TW"/>
          <w:rPrChange w:id="473" w:author="朱晋莹" w:date="2025-06-26T16:54:33Z">
            <w:rPr>
              <w:rStyle w:val="12"/>
              <w:rFonts w:ascii="仿宋_GB2312" w:hAnsi="仿宋_GB2312" w:eastAsia="仿宋_GB2312" w:cs="仿宋_GB2312"/>
              <w:spacing w:val="-3"/>
              <w:sz w:val="28"/>
              <w:szCs w:val="28"/>
              <w:lang w:val="zh-TW" w:eastAsia="zh-TW"/>
            </w:rPr>
          </w:rPrChange>
        </w:rPr>
        <w:t>中的产品研发、工艺设计两个环节。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560" w:lineRule="exact"/>
        <w:ind w:left="57" w:right="223" w:firstLine="530"/>
        <w:textAlignment w:val="auto"/>
        <w:rPr>
          <w:rStyle w:val="12"/>
          <w:rFonts w:hint="default" w:ascii="Times New Roman" w:hAnsi="Times New Roman" w:eastAsia="仿宋_GB2312" w:cs="Times New Roman"/>
          <w:sz w:val="28"/>
          <w:szCs w:val="28"/>
          <w:rPrChange w:id="475" w:author="朱晋莹" w:date="2025-06-26T16:54:33Z">
            <w:rPr>
              <w:rStyle w:val="12"/>
              <w:rFonts w:hint="default" w:ascii="仿宋_GB2312" w:hAnsi="仿宋_GB2312" w:eastAsia="仿宋_GB2312" w:cs="仿宋_GB2312"/>
              <w:sz w:val="28"/>
              <w:szCs w:val="28"/>
            </w:rPr>
          </w:rPrChange>
        </w:rPr>
        <w:pPrChange w:id="474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175" w:line="440" w:lineRule="exact"/>
            <w:ind w:left="57" w:right="223" w:firstLine="530"/>
            <w:textAlignment w:val="auto"/>
          </w:pPr>
        </w:pPrChange>
      </w:pPr>
      <w:r>
        <w:rPr>
          <w:rStyle w:val="12"/>
          <w:rFonts w:hint="default" w:ascii="Times New Roman" w:hAnsi="Times New Roman" w:cs="Times New Roman"/>
          <w:spacing w:val="2"/>
          <w:position w:val="18"/>
          <w:sz w:val="24"/>
          <w:szCs w:val="24"/>
          <w:rPrChange w:id="476" w:author="朱晋莹" w:date="2025-06-26T16:54:33Z">
            <w:rPr>
              <w:rStyle w:val="12"/>
              <w:rFonts w:ascii="Times New Roman" w:hAnsi="Times New Roman"/>
              <w:spacing w:val="2"/>
              <w:position w:val="18"/>
              <w:sz w:val="24"/>
              <w:szCs w:val="24"/>
            </w:rPr>
          </w:rPrChange>
        </w:rPr>
        <w:t>[3]</w:t>
      </w:r>
      <w:r>
        <w:rPr>
          <w:rStyle w:val="12"/>
          <w:rFonts w:hint="default" w:ascii="Times New Roman" w:hAnsi="Times New Roman" w:eastAsia="仿宋_GB2312" w:cs="Times New Roman"/>
          <w:spacing w:val="2"/>
          <w:sz w:val="28"/>
          <w:szCs w:val="28"/>
          <w:lang w:val="zh-TW" w:eastAsia="zh-TW"/>
          <w:rPrChange w:id="477" w:author="朱晋莹" w:date="2025-06-26T16:54:33Z">
            <w:rPr>
              <w:rStyle w:val="12"/>
              <w:rFonts w:ascii="仿宋_GB2312" w:hAnsi="仿宋_GB2312" w:eastAsia="仿宋_GB2312" w:cs="仿宋_GB2312"/>
              <w:spacing w:val="2"/>
              <w:sz w:val="28"/>
              <w:szCs w:val="28"/>
              <w:lang w:val="zh-TW" w:eastAsia="zh-TW"/>
            </w:rPr>
          </w:rPrChange>
        </w:rPr>
        <w:t>生产作业</w:t>
      </w:r>
      <w:r>
        <w:rPr>
          <w:rStyle w:val="12"/>
          <w:rFonts w:hint="default" w:ascii="Times New Roman" w:hAnsi="Times New Roman" w:eastAsia="仿宋_GB2312" w:cs="Times New Roman"/>
          <w:spacing w:val="3"/>
          <w:sz w:val="28"/>
          <w:szCs w:val="28"/>
          <w:lang w:val="zh-TW" w:eastAsia="zh-TW"/>
          <w:rPrChange w:id="478" w:author="朱晋莹" w:date="2025-06-26T16:54:33Z">
            <w:rPr>
              <w:rStyle w:val="12"/>
              <w:rFonts w:ascii="仿宋_GB2312" w:hAnsi="仿宋_GB2312" w:eastAsia="仿宋_GB2312" w:cs="仿宋_GB2312"/>
              <w:spacing w:val="3"/>
              <w:sz w:val="28"/>
              <w:szCs w:val="28"/>
              <w:lang w:val="zh-TW" w:eastAsia="zh-TW"/>
            </w:rPr>
          </w:rPrChange>
        </w:rPr>
        <w:t>对应</w:t>
      </w:r>
      <w:r>
        <w:rPr>
          <w:rStyle w:val="12"/>
          <w:rFonts w:hint="default" w:ascii="Times New Roman" w:hAnsi="Times New Roman" w:eastAsia="仿宋_GB2312" w:cs="Times New Roman"/>
          <w:spacing w:val="2"/>
          <w:sz w:val="28"/>
          <w:szCs w:val="28"/>
          <w:lang w:val="zh-TW" w:eastAsia="zh-TW"/>
          <w:rPrChange w:id="479" w:author="朱晋莹" w:date="2025-06-26T16:54:33Z">
            <w:rPr>
              <w:rStyle w:val="12"/>
              <w:rFonts w:ascii="仿宋_GB2312" w:hAnsi="仿宋_GB2312" w:eastAsia="仿宋_GB2312" w:cs="仿宋_GB2312"/>
              <w:spacing w:val="2"/>
              <w:sz w:val="28"/>
              <w:szCs w:val="28"/>
              <w:lang w:val="zh-TW" w:eastAsia="zh-TW"/>
            </w:rPr>
          </w:rPrChange>
        </w:rPr>
        <w:t>《智能制造典型场景参考指引（</w:t>
      </w:r>
      <w:r>
        <w:rPr>
          <w:rStyle w:val="12"/>
          <w:rFonts w:hint="default" w:ascii="Times New Roman" w:hAnsi="Times New Roman" w:cs="Times New Roman"/>
          <w:spacing w:val="3"/>
          <w:sz w:val="28"/>
          <w:szCs w:val="28"/>
          <w:rPrChange w:id="480" w:author="朱晋莹" w:date="2025-06-26T16:54:33Z">
            <w:rPr>
              <w:rStyle w:val="12"/>
              <w:rFonts w:ascii="Times New Roman" w:hAnsi="Times New Roman"/>
              <w:spacing w:val="3"/>
              <w:sz w:val="28"/>
              <w:szCs w:val="28"/>
            </w:rPr>
          </w:rPrChange>
        </w:rPr>
        <w:t>2025</w:t>
      </w:r>
      <w:r>
        <w:rPr>
          <w:rStyle w:val="12"/>
          <w:rFonts w:hint="default" w:ascii="Times New Roman" w:hAnsi="Times New Roman" w:eastAsia="仿宋_GB2312" w:cs="Times New Roman"/>
          <w:spacing w:val="3"/>
          <w:sz w:val="28"/>
          <w:szCs w:val="28"/>
          <w:lang w:val="zh-TW" w:eastAsia="zh-TW"/>
          <w:rPrChange w:id="481" w:author="朱晋莹" w:date="2025-06-26T16:54:33Z">
            <w:rPr>
              <w:rStyle w:val="12"/>
              <w:rFonts w:ascii="仿宋_GB2312" w:hAnsi="仿宋_GB2312" w:eastAsia="仿宋_GB2312" w:cs="仿宋_GB2312"/>
              <w:spacing w:val="3"/>
              <w:sz w:val="28"/>
              <w:szCs w:val="28"/>
              <w:lang w:val="zh-TW" w:eastAsia="zh-TW"/>
            </w:rPr>
          </w:rPrChange>
        </w:rPr>
        <w:t>年</w:t>
      </w:r>
      <w:r>
        <w:rPr>
          <w:rStyle w:val="12"/>
          <w:rFonts w:hint="default" w:ascii="Times New Roman" w:hAnsi="Times New Roman" w:eastAsia="仿宋_GB2312" w:cs="Times New Roman"/>
          <w:spacing w:val="2"/>
          <w:sz w:val="28"/>
          <w:szCs w:val="28"/>
          <w:lang w:val="zh-TW" w:eastAsia="zh-TW"/>
          <w:rPrChange w:id="482" w:author="朱晋莹" w:date="2025-06-26T16:54:33Z">
            <w:rPr>
              <w:rStyle w:val="12"/>
              <w:rFonts w:ascii="仿宋_GB2312" w:hAnsi="仿宋_GB2312" w:eastAsia="仿宋_GB2312" w:cs="仿宋_GB2312"/>
              <w:spacing w:val="2"/>
              <w:sz w:val="28"/>
              <w:szCs w:val="28"/>
              <w:lang w:val="zh-TW" w:eastAsia="zh-TW"/>
            </w:rPr>
          </w:rPrChange>
        </w:rPr>
        <w:t>版）》</w:t>
      </w:r>
      <w:bookmarkStart w:id="3" w:name="bookmark4"/>
      <w:bookmarkEnd w:id="3"/>
      <w:r>
        <w:rPr>
          <w:rStyle w:val="12"/>
          <w:rFonts w:hint="default" w:ascii="Times New Roman" w:hAnsi="Times New Roman" w:eastAsia="仿宋_GB2312" w:cs="Times New Roman"/>
          <w:spacing w:val="-2"/>
          <w:sz w:val="28"/>
          <w:szCs w:val="28"/>
          <w:lang w:val="zh-TW" w:eastAsia="zh-TW"/>
          <w:rPrChange w:id="483" w:author="朱晋莹" w:date="2025-06-26T16:54:33Z">
            <w:rPr>
              <w:rStyle w:val="12"/>
              <w:rFonts w:ascii="仿宋_GB2312" w:hAnsi="仿宋_GB2312" w:eastAsia="仿宋_GB2312" w:cs="仿宋_GB2312"/>
              <w:spacing w:val="-2"/>
              <w:sz w:val="28"/>
              <w:szCs w:val="28"/>
              <w:lang w:val="zh-TW" w:eastAsia="zh-TW"/>
            </w:rPr>
          </w:rPrChange>
        </w:rPr>
        <w:t>中的生产作业环</w:t>
      </w:r>
      <w:r>
        <w:rPr>
          <w:rStyle w:val="12"/>
          <w:rFonts w:hint="default" w:ascii="Times New Roman" w:hAnsi="Times New Roman" w:eastAsia="仿宋_GB2312" w:cs="Times New Roman"/>
          <w:spacing w:val="-3"/>
          <w:sz w:val="28"/>
          <w:szCs w:val="28"/>
          <w:lang w:val="zh-TW" w:eastAsia="zh-TW"/>
          <w:rPrChange w:id="484" w:author="朱晋莹" w:date="2025-06-26T16:54:33Z">
            <w:rPr>
              <w:rStyle w:val="12"/>
              <w:rFonts w:ascii="仿宋_GB2312" w:hAnsi="仿宋_GB2312" w:eastAsia="仿宋_GB2312" w:cs="仿宋_GB2312"/>
              <w:spacing w:val="-3"/>
              <w:sz w:val="28"/>
              <w:szCs w:val="28"/>
              <w:lang w:val="zh-TW" w:eastAsia="zh-TW"/>
            </w:rPr>
          </w:rPrChange>
        </w:rPr>
        <w:t>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560" w:lineRule="exact"/>
        <w:ind w:left="57" w:right="223" w:firstLine="530"/>
        <w:textAlignment w:val="auto"/>
        <w:rPr>
          <w:rStyle w:val="12"/>
          <w:rFonts w:hint="default" w:ascii="Times New Roman" w:hAnsi="Times New Roman" w:eastAsia="仿宋_GB2312" w:cs="Times New Roman"/>
          <w:sz w:val="28"/>
          <w:szCs w:val="28"/>
          <w:rPrChange w:id="486" w:author="朱晋莹" w:date="2025-06-26T16:54:33Z">
            <w:rPr>
              <w:rStyle w:val="12"/>
              <w:rFonts w:hint="default" w:ascii="仿宋_GB2312" w:hAnsi="仿宋_GB2312" w:eastAsia="仿宋_GB2312" w:cs="仿宋_GB2312"/>
              <w:sz w:val="28"/>
              <w:szCs w:val="28"/>
            </w:rPr>
          </w:rPrChange>
        </w:rPr>
        <w:pPrChange w:id="485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264" w:line="440" w:lineRule="exact"/>
            <w:ind w:left="57" w:right="223" w:firstLine="530"/>
            <w:textAlignment w:val="auto"/>
          </w:pPr>
        </w:pPrChange>
      </w:pPr>
      <w:r>
        <w:rPr>
          <w:rStyle w:val="12"/>
          <w:rFonts w:hint="default" w:ascii="Times New Roman" w:hAnsi="Times New Roman" w:cs="Times New Roman"/>
          <w:spacing w:val="3"/>
          <w:position w:val="18"/>
          <w:sz w:val="24"/>
          <w:szCs w:val="24"/>
          <w:rPrChange w:id="487" w:author="朱晋莹" w:date="2025-06-26T16:54:33Z">
            <w:rPr>
              <w:rStyle w:val="12"/>
              <w:rFonts w:ascii="Times New Roman" w:hAnsi="Times New Roman"/>
              <w:spacing w:val="3"/>
              <w:position w:val="18"/>
              <w:sz w:val="24"/>
              <w:szCs w:val="24"/>
            </w:rPr>
          </w:rPrChange>
        </w:rPr>
        <w:t>[4]</w:t>
      </w:r>
      <w:r>
        <w:rPr>
          <w:rStyle w:val="12"/>
          <w:rFonts w:hint="default" w:ascii="Times New Roman" w:hAnsi="Times New Roman" w:eastAsia="仿宋_GB2312" w:cs="Times New Roman"/>
          <w:spacing w:val="3"/>
          <w:sz w:val="28"/>
          <w:szCs w:val="28"/>
          <w:lang w:val="zh-TW" w:eastAsia="zh-TW"/>
          <w:rPrChange w:id="488" w:author="朱晋莹" w:date="2025-06-26T16:54:33Z">
            <w:rPr>
              <w:rStyle w:val="12"/>
              <w:rFonts w:ascii="仿宋_GB2312" w:hAnsi="仿宋_GB2312" w:eastAsia="仿宋_GB2312" w:cs="仿宋_GB2312"/>
              <w:spacing w:val="3"/>
              <w:sz w:val="28"/>
              <w:szCs w:val="28"/>
              <w:lang w:val="zh-TW" w:eastAsia="zh-TW"/>
            </w:rPr>
          </w:rPrChange>
        </w:rPr>
        <w:t>生产管理对应《智能制造典型场景参考指引（</w:t>
      </w:r>
      <w:r>
        <w:rPr>
          <w:rStyle w:val="12"/>
          <w:rFonts w:hint="default" w:ascii="Times New Roman" w:hAnsi="Times New Roman" w:cs="Times New Roman"/>
          <w:spacing w:val="3"/>
          <w:sz w:val="28"/>
          <w:szCs w:val="28"/>
          <w:rPrChange w:id="489" w:author="朱晋莹" w:date="2025-06-26T16:54:33Z">
            <w:rPr>
              <w:rStyle w:val="12"/>
              <w:rFonts w:ascii="Times New Roman" w:hAnsi="Times New Roman"/>
              <w:spacing w:val="3"/>
              <w:sz w:val="28"/>
              <w:szCs w:val="28"/>
            </w:rPr>
          </w:rPrChange>
        </w:rPr>
        <w:t>2025</w:t>
      </w:r>
      <w:r>
        <w:rPr>
          <w:rStyle w:val="12"/>
          <w:rFonts w:hint="default" w:ascii="Times New Roman" w:hAnsi="Times New Roman" w:eastAsia="仿宋_GB2312" w:cs="Times New Roman"/>
          <w:spacing w:val="3"/>
          <w:sz w:val="28"/>
          <w:szCs w:val="28"/>
          <w:lang w:val="zh-TW" w:eastAsia="zh-TW"/>
          <w:rPrChange w:id="490" w:author="朱晋莹" w:date="2025-06-26T16:54:33Z">
            <w:rPr>
              <w:rStyle w:val="12"/>
              <w:rFonts w:ascii="仿宋_GB2312" w:hAnsi="仿宋_GB2312" w:eastAsia="仿宋_GB2312" w:cs="仿宋_GB2312"/>
              <w:spacing w:val="3"/>
              <w:sz w:val="28"/>
              <w:szCs w:val="28"/>
              <w:lang w:val="zh-TW" w:eastAsia="zh-TW"/>
            </w:rPr>
          </w:rPrChange>
        </w:rPr>
        <w:t>年版）》</w:t>
      </w:r>
      <w:r>
        <w:rPr>
          <w:rStyle w:val="12"/>
          <w:rFonts w:hint="default" w:ascii="Times New Roman" w:hAnsi="Times New Roman" w:eastAsia="仿宋_GB2312" w:cs="Times New Roman"/>
          <w:spacing w:val="-3"/>
          <w:sz w:val="28"/>
          <w:szCs w:val="28"/>
          <w:lang w:val="zh-TW" w:eastAsia="zh-TW"/>
          <w:rPrChange w:id="491" w:author="朱晋莹" w:date="2025-06-26T16:54:33Z">
            <w:rPr>
              <w:rStyle w:val="12"/>
              <w:rFonts w:ascii="仿宋_GB2312" w:hAnsi="仿宋_GB2312" w:eastAsia="仿宋_GB2312" w:cs="仿宋_GB2312"/>
              <w:spacing w:val="-3"/>
              <w:sz w:val="28"/>
              <w:szCs w:val="28"/>
              <w:lang w:val="zh-TW" w:eastAsia="zh-TW"/>
            </w:rPr>
          </w:rPrChange>
        </w:rPr>
        <w:t>中的生产管理环节。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560" w:lineRule="exact"/>
        <w:ind w:left="57" w:right="223" w:firstLine="530"/>
        <w:textAlignment w:val="auto"/>
        <w:rPr>
          <w:rStyle w:val="12"/>
          <w:rFonts w:hint="default" w:ascii="Times New Roman" w:hAnsi="Times New Roman" w:eastAsia="仿宋_GB2312" w:cs="Times New Roman"/>
          <w:sz w:val="28"/>
          <w:szCs w:val="28"/>
          <w:rPrChange w:id="493" w:author="朱晋莹" w:date="2025-06-26T16:54:33Z">
            <w:rPr>
              <w:rStyle w:val="12"/>
              <w:rFonts w:hint="default" w:ascii="仿宋_GB2312" w:hAnsi="仿宋_GB2312" w:eastAsia="仿宋_GB2312" w:cs="仿宋_GB2312"/>
              <w:sz w:val="28"/>
              <w:szCs w:val="28"/>
            </w:rPr>
          </w:rPrChange>
        </w:rPr>
        <w:pPrChange w:id="492" w:author="朱晋莹" w:date="2025-06-26T16:53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175" w:line="440" w:lineRule="exact"/>
            <w:ind w:left="57" w:right="223" w:firstLine="530"/>
            <w:textAlignment w:val="auto"/>
          </w:pPr>
        </w:pPrChange>
      </w:pPr>
      <w:r>
        <w:rPr>
          <w:rStyle w:val="12"/>
          <w:rFonts w:hint="default" w:ascii="Times New Roman" w:hAnsi="Times New Roman" w:cs="Times New Roman"/>
          <w:spacing w:val="3"/>
          <w:position w:val="18"/>
          <w:sz w:val="24"/>
          <w:szCs w:val="24"/>
          <w:rPrChange w:id="494" w:author="朱晋莹" w:date="2025-06-26T16:54:33Z">
            <w:rPr>
              <w:rStyle w:val="12"/>
              <w:rFonts w:ascii="Times New Roman" w:hAnsi="Times New Roman"/>
              <w:spacing w:val="3"/>
              <w:position w:val="18"/>
              <w:sz w:val="24"/>
              <w:szCs w:val="24"/>
            </w:rPr>
          </w:rPrChange>
        </w:rPr>
        <w:t>[5]</w:t>
      </w:r>
      <w:r>
        <w:rPr>
          <w:rStyle w:val="12"/>
          <w:rFonts w:hint="default" w:ascii="Times New Roman" w:hAnsi="Times New Roman" w:eastAsia="仿宋_GB2312" w:cs="Times New Roman"/>
          <w:spacing w:val="3"/>
          <w:sz w:val="28"/>
          <w:szCs w:val="28"/>
          <w:lang w:val="zh-TW" w:eastAsia="zh-TW"/>
          <w:rPrChange w:id="495" w:author="朱晋莹" w:date="2025-06-26T16:54:33Z">
            <w:rPr>
              <w:rStyle w:val="12"/>
              <w:rFonts w:ascii="仿宋_GB2312" w:hAnsi="仿宋_GB2312" w:eastAsia="仿宋_GB2312" w:cs="仿宋_GB2312"/>
              <w:spacing w:val="3"/>
              <w:sz w:val="28"/>
              <w:szCs w:val="28"/>
              <w:lang w:val="zh-TW" w:eastAsia="zh-TW"/>
            </w:rPr>
          </w:rPrChange>
        </w:rPr>
        <w:t>运营管理涵盖《智能制造典型场景参考指引（</w:t>
      </w:r>
      <w:r>
        <w:rPr>
          <w:rStyle w:val="12"/>
          <w:rFonts w:hint="default" w:ascii="Times New Roman" w:hAnsi="Times New Roman" w:cs="Times New Roman"/>
          <w:spacing w:val="3"/>
          <w:sz w:val="28"/>
          <w:szCs w:val="28"/>
          <w:rPrChange w:id="496" w:author="朱晋莹" w:date="2025-06-26T16:54:33Z">
            <w:rPr>
              <w:rStyle w:val="12"/>
              <w:rFonts w:ascii="Times New Roman" w:hAnsi="Times New Roman"/>
              <w:spacing w:val="3"/>
              <w:sz w:val="28"/>
              <w:szCs w:val="28"/>
            </w:rPr>
          </w:rPrChange>
        </w:rPr>
        <w:t>2025</w:t>
      </w:r>
      <w:r>
        <w:rPr>
          <w:rStyle w:val="12"/>
          <w:rFonts w:hint="default" w:ascii="Times New Roman" w:hAnsi="Times New Roman" w:eastAsia="仿宋_GB2312" w:cs="Times New Roman"/>
          <w:spacing w:val="3"/>
          <w:sz w:val="28"/>
          <w:szCs w:val="28"/>
          <w:lang w:val="zh-TW" w:eastAsia="zh-TW"/>
          <w:rPrChange w:id="497" w:author="朱晋莹" w:date="2025-06-26T16:54:33Z">
            <w:rPr>
              <w:rStyle w:val="12"/>
              <w:rFonts w:ascii="仿宋_GB2312" w:hAnsi="仿宋_GB2312" w:eastAsia="仿宋_GB2312" w:cs="仿宋_GB2312"/>
              <w:spacing w:val="3"/>
              <w:sz w:val="28"/>
              <w:szCs w:val="28"/>
              <w:lang w:val="zh-TW" w:eastAsia="zh-TW"/>
            </w:rPr>
          </w:rPrChange>
        </w:rPr>
        <w:t>年版）》</w:t>
      </w:r>
      <w:r>
        <w:rPr>
          <w:rStyle w:val="12"/>
          <w:rFonts w:hint="default" w:ascii="Times New Roman" w:hAnsi="Times New Roman" w:eastAsia="仿宋_GB2312" w:cs="Times New Roman"/>
          <w:spacing w:val="-3"/>
          <w:sz w:val="28"/>
          <w:szCs w:val="28"/>
          <w:lang w:val="zh-TW" w:eastAsia="zh-TW"/>
          <w:rPrChange w:id="498" w:author="朱晋莹" w:date="2025-06-26T16:54:33Z">
            <w:rPr>
              <w:rStyle w:val="12"/>
              <w:rFonts w:ascii="仿宋_GB2312" w:hAnsi="仿宋_GB2312" w:eastAsia="仿宋_GB2312" w:cs="仿宋_GB2312"/>
              <w:spacing w:val="-3"/>
              <w:sz w:val="28"/>
              <w:szCs w:val="28"/>
              <w:lang w:val="zh-TW" w:eastAsia="zh-TW"/>
            </w:rPr>
          </w:rPrChange>
        </w:rPr>
        <w:t>中的运营管理、产品服务和供应链管理三个环节。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4" w:line="314" w:lineRule="auto"/>
        <w:ind w:left="39" w:right="220" w:firstLine="548"/>
        <w:textAlignment w:val="auto"/>
        <w:rPr>
          <w:rStyle w:val="12"/>
          <w:rFonts w:hint="default" w:ascii="Times New Roman" w:hAnsi="Times New Roman" w:eastAsia="仿宋_GB2312" w:cs="Times New Roman"/>
          <w:sz w:val="28"/>
          <w:szCs w:val="28"/>
          <w:lang w:val="zh-TW" w:eastAsia="zh-TW"/>
          <w:rPrChange w:id="499" w:author="朱晋莹" w:date="2025-06-26T16:54:33Z">
            <w:rPr>
              <w:rStyle w:val="12"/>
              <w:rFonts w:hint="default" w:ascii="仿宋_GB2312" w:hAnsi="仿宋_GB2312" w:eastAsia="仿宋_GB2312" w:cs="仿宋_GB2312"/>
              <w:sz w:val="28"/>
              <w:szCs w:val="28"/>
              <w:lang w:val="zh-TW" w:eastAsia="zh-TW"/>
            </w:rPr>
          </w:rPrChange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4" w:lineRule="auto"/>
        <w:textAlignment w:val="auto"/>
        <w:rPr>
          <w:rFonts w:hint="default" w:ascii="Times New Roman" w:hAnsi="Times New Roman" w:cs="Times New Roman"/>
          <w:rPrChange w:id="500" w:author="朱晋莹" w:date="2025-06-26T16:54:33Z">
            <w:rPr>
              <w:rFonts w:hint="default"/>
            </w:rPr>
          </w:rPrChange>
        </w:rPr>
        <w:sectPr>
          <w:footerReference r:id="rId3" w:type="default"/>
          <w:pgSz w:w="11900" w:h="16840"/>
          <w:pgMar w:top="2098" w:right="1474" w:bottom="1814" w:left="1587" w:header="0" w:footer="989" w:gutter="0"/>
          <w:pgNumType w:fmt="numberInDash" w:start="4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2" w:line="231" w:lineRule="auto"/>
        <w:ind w:left="44" w:firstLine="0"/>
        <w:textAlignment w:val="auto"/>
        <w:rPr>
          <w:rStyle w:val="12"/>
          <w:rFonts w:hint="default" w:ascii="Times New Roman" w:hAnsi="Times New Roman" w:eastAsia="黑体" w:cs="Times New Roman"/>
          <w:kern w:val="0"/>
          <w:lang w:val="zh-TW" w:eastAsia="zh-CN"/>
          <w:rPrChange w:id="501" w:author="朱晋莹" w:date="2025-06-26T16:54:33Z">
            <w:rPr>
              <w:rStyle w:val="12"/>
              <w:rFonts w:hint="eastAsia" w:ascii="仿宋_GB2312" w:hAnsi="仿宋_GB2312" w:eastAsia="黑体" w:cs="仿宋_GB2312"/>
              <w:kern w:val="0"/>
              <w:lang w:val="zh-TW" w:eastAsia="zh-CN"/>
            </w:rPr>
          </w:rPrChange>
        </w:rPr>
      </w:pPr>
      <w:r>
        <w:rPr>
          <w:rStyle w:val="12"/>
          <w:rFonts w:hint="default" w:ascii="Times New Roman" w:hAnsi="Times New Roman" w:eastAsia="黑体" w:cs="Times New Roman"/>
          <w:spacing w:val="-11"/>
          <w:kern w:val="0"/>
          <w:lang w:val="zh-TW" w:eastAsia="zh-TW"/>
          <w:rPrChange w:id="502" w:author="朱晋莹" w:date="2025-06-26T16:54:33Z">
            <w:rPr>
              <w:rStyle w:val="12"/>
              <w:rFonts w:ascii="黑体" w:hAnsi="黑体" w:eastAsia="黑体" w:cs="黑体"/>
              <w:spacing w:val="-11"/>
              <w:kern w:val="0"/>
              <w:lang w:val="zh-TW" w:eastAsia="zh-TW"/>
            </w:rPr>
          </w:rPrChange>
        </w:rPr>
        <w:t>附</w:t>
      </w:r>
      <w:r>
        <w:rPr>
          <w:rStyle w:val="12"/>
          <w:rFonts w:hint="default" w:ascii="Times New Roman" w:hAnsi="Times New Roman" w:eastAsia="黑体" w:cs="Times New Roman"/>
          <w:spacing w:val="-11"/>
          <w:kern w:val="0"/>
          <w:lang w:val="zh-TW" w:eastAsia="zh-CN"/>
          <w:rPrChange w:id="503" w:author="朱晋莹" w:date="2025-06-26T16:54:33Z">
            <w:rPr>
              <w:rStyle w:val="12"/>
              <w:rFonts w:hint="eastAsia" w:ascii="黑体" w:hAnsi="黑体" w:eastAsia="黑体" w:cs="黑体"/>
              <w:spacing w:val="-11"/>
              <w:kern w:val="0"/>
              <w:lang w:val="zh-TW" w:eastAsia="zh-CN"/>
            </w:rPr>
          </w:rPrChange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50" w:line="600" w:lineRule="exact"/>
        <w:ind w:firstLine="0"/>
        <w:jc w:val="center"/>
        <w:textAlignment w:val="auto"/>
        <w:rPr>
          <w:rStyle w:val="12"/>
          <w:rFonts w:hint="default" w:ascii="Times New Roman" w:hAnsi="Times New Roman" w:eastAsia="方正小标宋简体" w:cs="Times New Roman"/>
          <w:kern w:val="0"/>
          <w:sz w:val="36"/>
          <w:szCs w:val="36"/>
          <w:lang w:val="zh-TW" w:eastAsia="zh-TW"/>
          <w:rPrChange w:id="504" w:author="朱晋莹" w:date="2025-06-26T16:54:33Z">
            <w:rPr>
              <w:rStyle w:val="12"/>
              <w:rFonts w:ascii="方正小标宋简体" w:hAnsi="方正小标宋简体" w:eastAsia="方正小标宋简体" w:cs="方正小标宋简体"/>
              <w:kern w:val="0"/>
              <w:sz w:val="36"/>
              <w:szCs w:val="36"/>
              <w:lang w:val="zh-TW" w:eastAsia="zh-TW"/>
            </w:rPr>
          </w:rPrChange>
        </w:rPr>
      </w:pPr>
      <w:r>
        <w:rPr>
          <w:rStyle w:val="12"/>
          <w:rFonts w:hint="default" w:ascii="Times New Roman" w:hAnsi="Times New Roman" w:eastAsia="方正小标宋简体" w:cs="Times New Roman"/>
          <w:spacing w:val="9"/>
          <w:kern w:val="0"/>
          <w:sz w:val="36"/>
          <w:szCs w:val="36"/>
          <w:lang w:val="zh-TW" w:eastAsia="zh-TW"/>
          <w:rPrChange w:id="505" w:author="朱晋莹" w:date="2025-06-26T16:54:33Z">
            <w:rPr>
              <w:rStyle w:val="12"/>
              <w:rFonts w:ascii="方正小标宋简体" w:hAnsi="方正小标宋简体" w:eastAsia="方正小标宋简体" w:cs="方正小标宋简体"/>
              <w:spacing w:val="9"/>
              <w:kern w:val="0"/>
              <w:sz w:val="36"/>
              <w:szCs w:val="36"/>
              <w:lang w:val="zh-TW" w:eastAsia="zh-TW"/>
            </w:rPr>
          </w:rPrChange>
        </w:rPr>
        <w:t>智能工厂建设关键绩效指标参考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" w:lineRule="exact"/>
        <w:ind w:firstLine="0"/>
        <w:textAlignment w:val="auto"/>
        <w:rPr>
          <w:rStyle w:val="12"/>
          <w:rFonts w:hint="default" w:ascii="Times New Roman" w:hAnsi="Times New Roman" w:eastAsia="黑体" w:cs="Times New Roman"/>
          <w:kern w:val="0"/>
          <w:sz w:val="21"/>
          <w:szCs w:val="21"/>
          <w:lang w:val="zh-TW" w:eastAsia="zh-TW"/>
          <w:rPrChange w:id="506" w:author="朱晋莹" w:date="2025-06-26T16:54:33Z">
            <w:rPr>
              <w:rStyle w:val="12"/>
              <w:rFonts w:hint="default" w:ascii="黑体" w:hAnsi="黑体" w:eastAsia="黑体" w:cs="黑体"/>
              <w:kern w:val="0"/>
              <w:sz w:val="21"/>
              <w:szCs w:val="21"/>
              <w:lang w:val="zh-TW" w:eastAsia="zh-TW"/>
            </w:rPr>
          </w:rPrChange>
        </w:rPr>
      </w:pPr>
    </w:p>
    <w:tbl>
      <w:tblPr>
        <w:tblStyle w:val="10"/>
        <w:tblW w:w="8973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B"/>
        <w:tblLayout w:type="fixed"/>
        <w:tblCellMar>
          <w:top w:w="0" w:type="dxa"/>
          <w:left w:w="0" w:type="dxa"/>
          <w:bottom w:w="0" w:type="dxa"/>
          <w:right w:w="0" w:type="dxa"/>
        </w:tblCellMar>
        <w:tblPrChange w:id="507" w:author="朱晋莹" w:date="2025-06-26T16:53:40Z">
          <w:tblPr>
            <w:tblStyle w:val="10"/>
            <w:tblW w:w="8973" w:type="dxa"/>
            <w:tblInd w:w="-145" w:type="dxa"/>
            <w:tbl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insideH w:val="single" w:color="FFFFFF" w:sz="8" w:space="0"/>
              <w:insideV w:val="single" w:color="FFFFFF" w:sz="8" w:space="0"/>
            </w:tblBorders>
            <w:shd w:val="clear" w:color="auto" w:fill="CDD4EB"/>
            <w:tblLayout w:type="fixed"/>
            <w:tblCellMar>
              <w:top w:w="0" w:type="dxa"/>
              <w:left w:w="0" w:type="dxa"/>
              <w:bottom w:w="0" w:type="dxa"/>
              <w:right w:w="0" w:type="dxa"/>
            </w:tblCellMar>
          </w:tblPr>
        </w:tblPrChange>
      </w:tblPr>
      <w:tblGrid>
        <w:gridCol w:w="1276"/>
        <w:gridCol w:w="7697"/>
        <w:tblGridChange w:id="508">
          <w:tblGrid>
            <w:gridCol w:w="1276"/>
            <w:gridCol w:w="7697"/>
          </w:tblGrid>
        </w:tblGridChange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509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510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rPrChange w:id="511" w:author="朱晋莹" w:date="2025-06-26T16:54:33Z">
                  <w:rPr>
                    <w:rFonts w:hint="default" w:ascii="黑体" w:hAnsi="黑体" w:eastAsia="黑体" w:cs="Times New Roman"/>
                  </w:rPr>
                </w:rPrChange>
              </w:rPr>
            </w:pPr>
            <w:r>
              <w:rPr>
                <w:rFonts w:hint="default" w:ascii="Times New Roman" w:hAnsi="Times New Roman" w:eastAsia="黑体" w:cs="Times New Roman"/>
                <w:rPrChange w:id="512" w:author="朱晋莹" w:date="2025-06-26T16:54:33Z">
                  <w:rPr>
                    <w:rFonts w:ascii="黑体" w:hAnsi="黑体" w:eastAsia="黑体" w:cs="Times New Roman"/>
                  </w:rPr>
                </w:rPrChange>
              </w:rPr>
              <w:t>序号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19" w:type="dxa"/>
              <w:bottom w:w="80" w:type="dxa"/>
              <w:right w:w="80" w:type="dxa"/>
            </w:tcMar>
            <w:vAlign w:val="center"/>
            <w:tcPrChange w:id="513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219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rPrChange w:id="514" w:author="朱晋莹" w:date="2025-06-26T16:54:33Z">
                  <w:rPr>
                    <w:rFonts w:ascii="黑体" w:hAnsi="黑体" w:eastAsia="黑体" w:cs="Times New Roman"/>
                  </w:rPr>
                </w:rPrChange>
              </w:rPr>
            </w:pPr>
            <w:r>
              <w:rPr>
                <w:rFonts w:hint="default" w:ascii="Times New Roman" w:hAnsi="Times New Roman" w:eastAsia="黑体" w:cs="Times New Roman"/>
                <w:rPrChange w:id="515" w:author="朱晋莹" w:date="2025-06-26T16:54:33Z">
                  <w:rPr>
                    <w:rFonts w:hint="default" w:ascii="黑体" w:hAnsi="黑体" w:eastAsia="黑体" w:cs="Times New Roman"/>
                  </w:rPr>
                </w:rPrChange>
              </w:rPr>
              <w:t>智能工厂建设关键绩效指标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516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517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3"/>
                <w:sz w:val="28"/>
                <w:szCs w:val="28"/>
                <w:lang w:val="zh-TW" w:eastAsia="zh-TW"/>
                <w:rPrChange w:id="518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b/>
                    <w:bCs/>
                    <w:spacing w:val="-3"/>
                    <w:sz w:val="28"/>
                    <w:szCs w:val="28"/>
                    <w:lang w:val="zh-TW" w:eastAsia="zh-TW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3"/>
                <w:sz w:val="28"/>
                <w:szCs w:val="28"/>
                <w:lang w:val="zh-TW" w:eastAsia="zh-TW"/>
                <w:rPrChange w:id="519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b/>
                    <w:bCs/>
                    <w:spacing w:val="-3"/>
                    <w:sz w:val="28"/>
                    <w:szCs w:val="28"/>
                    <w:lang w:val="zh-TW" w:eastAsia="zh-TW"/>
                  </w:rPr>
                </w:rPrChange>
              </w:rPr>
              <w:t>（一）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19" w:type="dxa"/>
              <w:bottom w:w="80" w:type="dxa"/>
              <w:right w:w="80" w:type="dxa"/>
            </w:tcMar>
            <w:vAlign w:val="center"/>
            <w:tcPrChange w:id="520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219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7"/>
                <w:sz w:val="28"/>
                <w:szCs w:val="28"/>
                <w:lang w:val="zh-TW" w:eastAsia="zh-TW"/>
                <w:rPrChange w:id="521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b/>
                    <w:bCs/>
                    <w:spacing w:val="-7"/>
                    <w:sz w:val="28"/>
                    <w:szCs w:val="28"/>
                    <w:lang w:val="zh-TW" w:eastAsia="zh-TW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7"/>
                <w:sz w:val="28"/>
                <w:szCs w:val="28"/>
                <w:lang w:val="zh-TW" w:eastAsia="zh-TW"/>
                <w:rPrChange w:id="522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b/>
                    <w:bCs/>
                    <w:spacing w:val="-7"/>
                    <w:sz w:val="28"/>
                    <w:szCs w:val="28"/>
                    <w:lang w:val="zh-TW" w:eastAsia="zh-TW"/>
                  </w:rPr>
                </w:rPrChange>
              </w:rPr>
              <w:t>能力提升类指标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523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524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rPrChange w:id="525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kern w:val="0"/>
                <w:sz w:val="28"/>
                <w:szCs w:val="28"/>
                <w:rPrChange w:id="526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kern w:val="0"/>
                    <w:sz w:val="28"/>
                    <w:szCs w:val="28"/>
                  </w:rPr>
                </w:rPrChange>
              </w:rPr>
              <w:t>1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7" w:type="dxa"/>
              <w:bottom w:w="80" w:type="dxa"/>
              <w:right w:w="80" w:type="dxa"/>
            </w:tcMar>
            <w:vAlign w:val="center"/>
            <w:tcPrChange w:id="527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207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  <w:rPrChange w:id="528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sz w:val="28"/>
                <w:szCs w:val="28"/>
                <w:lang w:val="zh-TW" w:eastAsia="zh-TW"/>
                <w:rPrChange w:id="529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3"/>
                    <w:sz w:val="28"/>
                    <w:szCs w:val="28"/>
                    <w:lang w:val="zh-TW" w:eastAsia="zh-TW"/>
                  </w:rPr>
                </w:rPrChange>
              </w:rPr>
              <w:t>关键设备数控化率（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sz w:val="28"/>
                <w:szCs w:val="28"/>
                <w:rPrChange w:id="530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3"/>
                    <w:sz w:val="28"/>
                    <w:szCs w:val="28"/>
                  </w:rPr>
                </w:rPrChange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sz w:val="28"/>
                <w:szCs w:val="28"/>
                <w:lang w:val="zh-TW" w:eastAsia="zh-TW"/>
                <w:rPrChange w:id="531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3"/>
                    <w:sz w:val="28"/>
                    <w:szCs w:val="28"/>
                    <w:lang w:val="zh-TW" w:eastAsia="zh-TW"/>
                  </w:rPr>
                </w:rPrChange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532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533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rPrChange w:id="534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kern w:val="0"/>
                <w:sz w:val="28"/>
                <w:szCs w:val="28"/>
                <w:rPrChange w:id="535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kern w:val="0"/>
                    <w:sz w:val="28"/>
                    <w:szCs w:val="28"/>
                  </w:rPr>
                </w:rPrChange>
              </w:rPr>
              <w:t>2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9" w:type="dxa"/>
              <w:bottom w:w="80" w:type="dxa"/>
              <w:right w:w="80" w:type="dxa"/>
            </w:tcMar>
            <w:vAlign w:val="center"/>
            <w:tcPrChange w:id="536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199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  <w:rPrChange w:id="537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  <w:rPrChange w:id="538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  <w:lang w:val="zh-TW" w:eastAsia="zh-TW"/>
                  </w:rPr>
                </w:rPrChange>
              </w:rPr>
              <w:t>先进过程控制投用率（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rPrChange w:id="539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</w:rPr>
                </w:rPrChange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  <w:rPrChange w:id="540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  <w:lang w:val="zh-TW" w:eastAsia="zh-TW"/>
                  </w:rPr>
                </w:rPrChange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541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542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Style w:val="12"/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  <w:rPrChange w:id="543" w:author="朱晋莹" w:date="2025-06-26T16:54:33Z">
                  <w:rPr>
                    <w:rStyle w:val="12"/>
                    <w:rFonts w:hint="eastAsia" w:ascii="Times New Roman" w:hAnsi="Times New Roman" w:eastAsia="仿宋_GB2312" w:cs="Times New Roman"/>
                    <w:kern w:val="0"/>
                    <w:sz w:val="28"/>
                    <w:szCs w:val="28"/>
                    <w:lang w:val="en-US" w:eastAsia="zh-C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  <w:rPrChange w:id="544" w:author="朱晋莹" w:date="2025-06-26T16:54:33Z">
                  <w:rPr>
                    <w:rStyle w:val="12"/>
                    <w:rFonts w:hint="eastAsia" w:ascii="Times New Roman" w:hAnsi="Times New Roman" w:eastAsia="仿宋_GB2312" w:cs="Times New Roman"/>
                    <w:kern w:val="0"/>
                    <w:sz w:val="28"/>
                    <w:szCs w:val="28"/>
                    <w:lang w:val="en-US" w:eastAsia="zh-CN"/>
                  </w:rPr>
                </w:rPrChange>
              </w:rPr>
              <w:t>3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9" w:type="dxa"/>
              <w:bottom w:w="80" w:type="dxa"/>
              <w:right w:w="80" w:type="dxa"/>
            </w:tcMar>
            <w:vAlign w:val="center"/>
            <w:tcPrChange w:id="545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199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CN"/>
                <w:rPrChange w:id="546" w:author="朱晋莹" w:date="2025-06-26T16:54:33Z">
                  <w:rPr>
                    <w:rStyle w:val="12"/>
                    <w:rFonts w:hint="eastAsia" w:ascii="Times New Roman" w:hAnsi="Times New Roman" w:eastAsia="仿宋_GB2312" w:cs="Times New Roman"/>
                    <w:spacing w:val="-2"/>
                    <w:sz w:val="28"/>
                    <w:szCs w:val="28"/>
                    <w:lang w:val="zh-TW" w:eastAsia="zh-C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  <w:rPrChange w:id="547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  <w:lang w:val="zh-TW" w:eastAsia="zh-TW"/>
                  </w:rPr>
                </w:rPrChange>
              </w:rPr>
              <w:t>数字化生产设备普及率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CN"/>
                <w:rPrChange w:id="548" w:author="朱晋莹" w:date="2025-06-26T16:54:33Z">
                  <w:rPr>
                    <w:rStyle w:val="12"/>
                    <w:rFonts w:hint="eastAsia" w:ascii="Times New Roman" w:hAnsi="Times New Roman" w:eastAsia="仿宋_GB2312" w:cs="Times New Roman"/>
                    <w:spacing w:val="-2"/>
                    <w:sz w:val="28"/>
                    <w:szCs w:val="28"/>
                    <w:lang w:val="zh-TW" w:eastAsia="zh-CN"/>
                  </w:rPr>
                </w:rPrChange>
              </w:rPr>
              <w:t>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en-US" w:eastAsia="zh-CN"/>
                <w:rPrChange w:id="549" w:author="朱晋莹" w:date="2025-06-26T16:54:33Z">
                  <w:rPr>
                    <w:rStyle w:val="12"/>
                    <w:rFonts w:hint="eastAsia" w:ascii="Times New Roman" w:hAnsi="Times New Roman" w:eastAsia="仿宋_GB2312" w:cs="Times New Roman"/>
                    <w:spacing w:val="-2"/>
                    <w:sz w:val="28"/>
                    <w:szCs w:val="28"/>
                    <w:lang w:val="en-US" w:eastAsia="zh-CN"/>
                  </w:rPr>
                </w:rPrChange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CN"/>
                <w:rPrChange w:id="550" w:author="朱晋莹" w:date="2025-06-26T16:54:33Z">
                  <w:rPr>
                    <w:rStyle w:val="12"/>
                    <w:rFonts w:hint="eastAsia" w:ascii="Times New Roman" w:hAnsi="Times New Roman" w:eastAsia="仿宋_GB2312" w:cs="Times New Roman"/>
                    <w:spacing w:val="-2"/>
                    <w:sz w:val="28"/>
                    <w:szCs w:val="28"/>
                    <w:lang w:val="zh-TW" w:eastAsia="zh-CN"/>
                  </w:rPr>
                </w:rPrChange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551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552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rPrChange w:id="553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  <w:rPrChange w:id="554" w:author="朱晋莹" w:date="2025-06-26T16:54:33Z">
                  <w:rPr>
                    <w:rStyle w:val="12"/>
                    <w:rFonts w:hint="eastAsia" w:ascii="Times New Roman" w:hAnsi="Times New Roman" w:eastAsia="仿宋_GB2312" w:cs="Times New Roman"/>
                    <w:kern w:val="0"/>
                    <w:sz w:val="28"/>
                    <w:szCs w:val="28"/>
                    <w:lang w:val="en-US" w:eastAsia="zh-CN"/>
                  </w:rPr>
                </w:rPrChange>
              </w:rPr>
              <w:t>4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2" w:type="dxa"/>
              <w:bottom w:w="80" w:type="dxa"/>
              <w:right w:w="80" w:type="dxa"/>
            </w:tcMar>
            <w:vAlign w:val="center"/>
            <w:tcPrChange w:id="555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202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  <w:rPrChange w:id="556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  <w:rPrChange w:id="557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  <w:lang w:val="zh-TW" w:eastAsia="zh-TW"/>
                  </w:rPr>
                </w:rPrChange>
              </w:rPr>
              <w:t>应用人工智能技术场景比例（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rPrChange w:id="558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</w:rPr>
                </w:rPrChange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  <w:rPrChange w:id="559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  <w:lang w:val="zh-TW" w:eastAsia="zh-TW"/>
                  </w:rPr>
                </w:rPrChange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560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561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rPrChange w:id="562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  <w:rPrChange w:id="563" w:author="朱晋莹" w:date="2025-06-26T16:54:33Z">
                  <w:rPr>
                    <w:rStyle w:val="12"/>
                    <w:rFonts w:hint="eastAsia" w:ascii="Times New Roman" w:hAnsi="Times New Roman" w:eastAsia="仿宋_GB2312" w:cs="Times New Roman"/>
                    <w:kern w:val="0"/>
                    <w:sz w:val="28"/>
                    <w:szCs w:val="28"/>
                    <w:lang w:val="en-US" w:eastAsia="zh-CN"/>
                  </w:rPr>
                </w:rPrChange>
              </w:rPr>
              <w:t>5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2" w:type="dxa"/>
              <w:bottom w:w="80" w:type="dxa"/>
              <w:right w:w="80" w:type="dxa"/>
            </w:tcMar>
            <w:vAlign w:val="center"/>
            <w:tcPrChange w:id="564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202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  <w:rPrChange w:id="565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  <w:rPrChange w:id="566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  <w:lang w:val="zh-TW" w:eastAsia="zh-TW"/>
                  </w:rPr>
                </w:rPrChange>
              </w:rPr>
              <w:t>工厂应用人工智能模型数量（个）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567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568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rPrChange w:id="569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3"/>
                <w:sz w:val="28"/>
                <w:szCs w:val="28"/>
                <w:lang w:val="zh-TW" w:eastAsia="zh-TW"/>
                <w:rPrChange w:id="570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b/>
                    <w:bCs/>
                    <w:spacing w:val="-3"/>
                    <w:sz w:val="28"/>
                    <w:szCs w:val="28"/>
                    <w:lang w:val="zh-TW" w:eastAsia="zh-TW"/>
                  </w:rPr>
                </w:rPrChange>
              </w:rPr>
              <w:t>（二）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5" w:type="dxa"/>
              <w:bottom w:w="80" w:type="dxa"/>
              <w:right w:w="80" w:type="dxa"/>
            </w:tcMar>
            <w:vAlign w:val="center"/>
            <w:tcPrChange w:id="571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195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  <w:rPrChange w:id="572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zh-TW" w:eastAsia="zh-TW"/>
                <w:rPrChange w:id="573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b/>
                    <w:bCs/>
                    <w:spacing w:val="-4"/>
                    <w:sz w:val="28"/>
                    <w:szCs w:val="28"/>
                    <w:lang w:val="zh-TW" w:eastAsia="zh-TW"/>
                  </w:rPr>
                </w:rPrChange>
              </w:rPr>
              <w:t>价值效益类指标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574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575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rPrChange w:id="576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  <w:rPrChange w:id="577" w:author="朱晋莹" w:date="2025-06-26T16:54:33Z">
                  <w:rPr>
                    <w:rStyle w:val="12"/>
                    <w:rFonts w:hint="eastAsia" w:ascii="Times New Roman" w:hAnsi="Times New Roman" w:eastAsia="仿宋_GB2312" w:cs="Times New Roman"/>
                    <w:kern w:val="0"/>
                    <w:sz w:val="28"/>
                    <w:szCs w:val="28"/>
                    <w:lang w:val="en-US" w:eastAsia="zh-CN"/>
                  </w:rPr>
                </w:rPrChange>
              </w:rPr>
              <w:t>6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87" w:type="dxa"/>
              <w:bottom w:w="80" w:type="dxa"/>
              <w:right w:w="80" w:type="dxa"/>
            </w:tcMar>
            <w:vAlign w:val="center"/>
            <w:tcPrChange w:id="578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187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  <w:rPrChange w:id="579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  <w:rPrChange w:id="580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  <w:lang w:val="zh-TW" w:eastAsia="zh-TW"/>
                  </w:rPr>
                </w:rPrChange>
              </w:rPr>
              <w:t>研制周期缩短（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rPrChange w:id="581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</w:rPr>
                </w:rPrChange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  <w:rPrChange w:id="582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  <w:lang w:val="zh-TW" w:eastAsia="zh-TW"/>
                  </w:rPr>
                </w:rPrChange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583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584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rPrChange w:id="585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  <w:rPrChange w:id="586" w:author="朱晋莹" w:date="2025-06-26T16:54:33Z">
                  <w:rPr>
                    <w:rStyle w:val="12"/>
                    <w:rFonts w:hint="eastAsia" w:ascii="Times New Roman" w:hAnsi="Times New Roman" w:eastAsia="仿宋_GB2312" w:cs="Times New Roman"/>
                    <w:kern w:val="0"/>
                    <w:sz w:val="28"/>
                    <w:szCs w:val="28"/>
                    <w:lang w:val="en-US" w:eastAsia="zh-CN"/>
                  </w:rPr>
                </w:rPrChange>
              </w:rPr>
              <w:t>7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0" w:type="dxa"/>
              <w:bottom w:w="80" w:type="dxa"/>
              <w:right w:w="80" w:type="dxa"/>
            </w:tcMar>
            <w:vAlign w:val="center"/>
            <w:tcPrChange w:id="587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19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  <w:rPrChange w:id="588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  <w:rPrChange w:id="589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  <w:lang w:val="zh-TW" w:eastAsia="zh-TW"/>
                  </w:rPr>
                </w:rPrChange>
              </w:rPr>
              <w:t>销售增长率（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rPrChange w:id="590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</w:rPr>
                </w:rPrChange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  <w:rPrChange w:id="591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  <w:lang w:val="zh-TW" w:eastAsia="zh-TW"/>
                  </w:rPr>
                </w:rPrChange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592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593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rPrChange w:id="594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3"/>
                <w:sz w:val="28"/>
                <w:szCs w:val="28"/>
                <w:lang w:val="zh-TW" w:eastAsia="zh-TW"/>
                <w:rPrChange w:id="595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b/>
                    <w:bCs/>
                    <w:spacing w:val="-3"/>
                    <w:sz w:val="28"/>
                    <w:szCs w:val="28"/>
                    <w:lang w:val="zh-TW" w:eastAsia="zh-TW"/>
                  </w:rPr>
                </w:rPrChange>
              </w:rPr>
              <w:t>（三）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13" w:type="dxa"/>
              <w:bottom w:w="80" w:type="dxa"/>
              <w:right w:w="80" w:type="dxa"/>
            </w:tcMar>
            <w:vAlign w:val="center"/>
            <w:tcPrChange w:id="596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213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  <w:rPrChange w:id="597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6"/>
                <w:sz w:val="28"/>
                <w:szCs w:val="28"/>
                <w:lang w:val="zh-TW" w:eastAsia="zh-TW"/>
                <w:rPrChange w:id="598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b/>
                    <w:bCs/>
                    <w:spacing w:val="-6"/>
                    <w:sz w:val="28"/>
                    <w:szCs w:val="28"/>
                    <w:lang w:val="zh-TW" w:eastAsia="zh-TW"/>
                  </w:rPr>
                </w:rPrChange>
              </w:rPr>
              <w:t>生产运营效率类指标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599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600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rPrChange w:id="601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  <w:rPrChange w:id="602" w:author="朱晋莹" w:date="2025-06-26T16:54:33Z">
                  <w:rPr>
                    <w:rStyle w:val="12"/>
                    <w:rFonts w:hint="eastAsia" w:ascii="Times New Roman" w:hAnsi="Times New Roman" w:eastAsia="仿宋_GB2312" w:cs="Times New Roman"/>
                    <w:kern w:val="0"/>
                    <w:sz w:val="28"/>
                    <w:szCs w:val="28"/>
                    <w:lang w:val="en-US" w:eastAsia="zh-CN"/>
                  </w:rPr>
                </w:rPrChange>
              </w:rPr>
              <w:t>8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13" w:type="dxa"/>
              <w:bottom w:w="80" w:type="dxa"/>
              <w:right w:w="80" w:type="dxa"/>
            </w:tcMar>
            <w:vAlign w:val="center"/>
            <w:tcPrChange w:id="603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213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  <w:rPrChange w:id="604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4"/>
                <w:sz w:val="28"/>
                <w:szCs w:val="28"/>
                <w:lang w:val="zh-TW" w:eastAsia="zh-TW"/>
                <w:rPrChange w:id="605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4"/>
                    <w:sz w:val="28"/>
                    <w:szCs w:val="28"/>
                    <w:lang w:val="zh-TW" w:eastAsia="zh-TW"/>
                  </w:rPr>
                </w:rPrChange>
              </w:rPr>
              <w:t>生产效率提升（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4"/>
                <w:sz w:val="28"/>
                <w:szCs w:val="28"/>
                <w:rPrChange w:id="606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4"/>
                    <w:sz w:val="28"/>
                    <w:szCs w:val="28"/>
                  </w:rPr>
                </w:rPrChange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4"/>
                <w:sz w:val="28"/>
                <w:szCs w:val="28"/>
                <w:lang w:val="zh-TW" w:eastAsia="zh-TW"/>
                <w:rPrChange w:id="607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4"/>
                    <w:sz w:val="28"/>
                    <w:szCs w:val="28"/>
                    <w:lang w:val="zh-TW" w:eastAsia="zh-TW"/>
                  </w:rPr>
                </w:rPrChange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608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609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rPrChange w:id="610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  <w:rPrChange w:id="611" w:author="朱晋莹" w:date="2025-06-26T16:54:33Z">
                  <w:rPr>
                    <w:rStyle w:val="12"/>
                    <w:rFonts w:hint="eastAsia" w:ascii="Times New Roman" w:hAnsi="Times New Roman" w:eastAsia="仿宋_GB2312" w:cs="Times New Roman"/>
                    <w:kern w:val="0"/>
                    <w:sz w:val="28"/>
                    <w:szCs w:val="28"/>
                    <w:lang w:val="en-US" w:eastAsia="zh-CN"/>
                  </w:rPr>
                </w:rPrChange>
              </w:rPr>
              <w:t>9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7" w:type="dxa"/>
              <w:bottom w:w="80" w:type="dxa"/>
              <w:right w:w="80" w:type="dxa"/>
            </w:tcMar>
            <w:vAlign w:val="center"/>
            <w:tcPrChange w:id="612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207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  <w:rPrChange w:id="613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  <w:rPrChange w:id="614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  <w:lang w:val="zh-TW" w:eastAsia="zh-TW"/>
                  </w:rPr>
                </w:rPrChange>
              </w:rPr>
              <w:t>资源综合利用率提升（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rPrChange w:id="615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</w:rPr>
                </w:rPrChange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  <w:rPrChange w:id="616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  <w:lang w:val="zh-TW" w:eastAsia="zh-TW"/>
                  </w:rPr>
                </w:rPrChange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617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618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rPrChange w:id="619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  <w:rPrChange w:id="620" w:author="朱晋莹" w:date="2025-06-26T16:54:33Z">
                  <w:rPr>
                    <w:rStyle w:val="12"/>
                    <w:rFonts w:hint="eastAsia" w:ascii="Times New Roman" w:hAnsi="Times New Roman" w:eastAsia="仿宋_GB2312" w:cs="Times New Roman"/>
                    <w:kern w:val="0"/>
                    <w:sz w:val="28"/>
                    <w:szCs w:val="28"/>
                    <w:lang w:val="en-US" w:eastAsia="zh-CN"/>
                  </w:rPr>
                </w:rPrChange>
              </w:rPr>
              <w:t>10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5" w:type="dxa"/>
              <w:bottom w:w="80" w:type="dxa"/>
              <w:right w:w="80" w:type="dxa"/>
            </w:tcMar>
            <w:vAlign w:val="center"/>
            <w:tcPrChange w:id="621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195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  <w:rPrChange w:id="622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  <w:rPrChange w:id="623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  <w:lang w:val="zh-TW" w:eastAsia="zh-TW"/>
                  </w:rPr>
                </w:rPrChange>
              </w:rPr>
              <w:t>产品不良率下降（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rPrChange w:id="624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</w:rPr>
                </w:rPrChange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  <w:rPrChange w:id="625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  <w:lang w:val="zh-TW" w:eastAsia="zh-TW"/>
                  </w:rPr>
                </w:rPrChange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626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627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rPrChange w:id="628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bookmarkStart w:id="4" w:name="_GoBack"/>
            <w:bookmarkEnd w:id="4"/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  <w:rPrChange w:id="629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7"/>
                    <w:kern w:val="0"/>
                    <w:sz w:val="28"/>
                    <w:szCs w:val="28"/>
                  </w:rPr>
                </w:rPrChange>
              </w:rPr>
              <w:t>1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  <w:rPrChange w:id="630" w:author="朱晋莹" w:date="2025-06-26T16:54:33Z">
                  <w:rPr>
                    <w:rStyle w:val="12"/>
                    <w:rFonts w:hint="eastAsia" w:ascii="Times New Roman" w:hAnsi="Times New Roman" w:eastAsia="仿宋_GB2312" w:cs="Times New Roman"/>
                    <w:spacing w:val="-17"/>
                    <w:kern w:val="0"/>
                    <w:sz w:val="28"/>
                    <w:szCs w:val="28"/>
                    <w:lang w:val="en-US" w:eastAsia="zh-CN"/>
                  </w:rPr>
                </w:rPrChange>
              </w:rPr>
              <w:t>1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5" w:type="dxa"/>
              <w:bottom w:w="80" w:type="dxa"/>
              <w:right w:w="80" w:type="dxa"/>
            </w:tcMar>
            <w:vAlign w:val="center"/>
            <w:tcPrChange w:id="631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195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  <w:rPrChange w:id="632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  <w:rPrChange w:id="633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  <w:lang w:val="zh-TW" w:eastAsia="zh-TW"/>
                  </w:rPr>
                </w:rPrChange>
              </w:rPr>
              <w:t>设备综合利用率提升（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rPrChange w:id="634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</w:rPr>
                </w:rPrChange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  <w:rPrChange w:id="635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  <w:lang w:val="zh-TW" w:eastAsia="zh-TW"/>
                  </w:rPr>
                </w:rPrChange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636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637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rPrChange w:id="638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  <w:rPrChange w:id="639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7"/>
                    <w:kern w:val="0"/>
                    <w:sz w:val="28"/>
                    <w:szCs w:val="28"/>
                  </w:rPr>
                </w:rPrChange>
              </w:rPr>
              <w:t>1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  <w:rPrChange w:id="640" w:author="朱晋莹" w:date="2025-06-26T16:54:33Z">
                  <w:rPr>
                    <w:rStyle w:val="12"/>
                    <w:rFonts w:hint="eastAsia" w:ascii="Times New Roman" w:hAnsi="Times New Roman" w:eastAsia="仿宋_GB2312" w:cs="Times New Roman"/>
                    <w:spacing w:val="-17"/>
                    <w:kern w:val="0"/>
                    <w:sz w:val="28"/>
                    <w:szCs w:val="28"/>
                    <w:lang w:val="en-US" w:eastAsia="zh-CN"/>
                  </w:rPr>
                </w:rPrChange>
              </w:rPr>
              <w:t>2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0" w:type="dxa"/>
              <w:bottom w:w="80" w:type="dxa"/>
              <w:right w:w="80" w:type="dxa"/>
            </w:tcMar>
            <w:vAlign w:val="center"/>
            <w:tcPrChange w:id="641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19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  <w:rPrChange w:id="642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  <w:rPrChange w:id="643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  <w:lang w:val="zh-TW" w:eastAsia="zh-TW"/>
                  </w:rPr>
                </w:rPrChange>
              </w:rPr>
              <w:t>库存周转率提升（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rPrChange w:id="644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</w:rPr>
                </w:rPrChange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  <w:rPrChange w:id="645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  <w:lang w:val="zh-TW" w:eastAsia="zh-TW"/>
                  </w:rPr>
                </w:rPrChange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646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647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rPrChange w:id="648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  <w:rPrChange w:id="649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7"/>
                    <w:kern w:val="0"/>
                    <w:sz w:val="28"/>
                    <w:szCs w:val="28"/>
                  </w:rPr>
                </w:rPrChange>
              </w:rPr>
              <w:t>1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  <w:rPrChange w:id="650" w:author="朱晋莹" w:date="2025-06-26T16:54:33Z">
                  <w:rPr>
                    <w:rStyle w:val="12"/>
                    <w:rFonts w:hint="eastAsia" w:ascii="Times New Roman" w:hAnsi="Times New Roman" w:eastAsia="仿宋_GB2312" w:cs="Times New Roman"/>
                    <w:spacing w:val="-17"/>
                    <w:kern w:val="0"/>
                    <w:sz w:val="28"/>
                    <w:szCs w:val="28"/>
                    <w:lang w:val="en-US" w:eastAsia="zh-CN"/>
                  </w:rPr>
                </w:rPrChange>
              </w:rPr>
              <w:t>3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0" w:type="dxa"/>
              <w:bottom w:w="80" w:type="dxa"/>
              <w:right w:w="80" w:type="dxa"/>
            </w:tcMar>
            <w:vAlign w:val="center"/>
            <w:tcPrChange w:id="651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19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  <w:rPrChange w:id="652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  <w:rPrChange w:id="653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  <w:lang w:val="zh-TW" w:eastAsia="zh-TW"/>
                  </w:rPr>
                </w:rPrChange>
              </w:rPr>
              <w:t>供应商准时交付率提升（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rPrChange w:id="654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</w:rPr>
                </w:rPrChange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  <w:rPrChange w:id="655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  <w:lang w:val="zh-TW" w:eastAsia="zh-TW"/>
                  </w:rPr>
                </w:rPrChange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656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657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rPrChange w:id="658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  <w:rPrChange w:id="659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7"/>
                    <w:kern w:val="0"/>
                    <w:sz w:val="28"/>
                    <w:szCs w:val="28"/>
                  </w:rPr>
                </w:rPrChange>
              </w:rPr>
              <w:t>1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  <w:rPrChange w:id="660" w:author="朱晋莹" w:date="2025-06-26T16:54:33Z">
                  <w:rPr>
                    <w:rStyle w:val="12"/>
                    <w:rFonts w:hint="eastAsia" w:ascii="Times New Roman" w:hAnsi="Times New Roman" w:eastAsia="仿宋_GB2312" w:cs="Times New Roman"/>
                    <w:spacing w:val="-17"/>
                    <w:kern w:val="0"/>
                    <w:sz w:val="28"/>
                    <w:szCs w:val="28"/>
                    <w:lang w:val="en-US" w:eastAsia="zh-CN"/>
                  </w:rPr>
                </w:rPrChange>
              </w:rPr>
              <w:t>4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8" w:type="dxa"/>
              <w:bottom w:w="80" w:type="dxa"/>
              <w:right w:w="80" w:type="dxa"/>
            </w:tcMar>
            <w:vAlign w:val="center"/>
            <w:tcPrChange w:id="661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198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  <w:rPrChange w:id="662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  <w:rPrChange w:id="663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  <w:lang w:val="zh-TW" w:eastAsia="zh-TW"/>
                  </w:rPr>
                </w:rPrChange>
              </w:rPr>
              <w:t>订单准时交付率提升（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rPrChange w:id="664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</w:rPr>
                </w:rPrChange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  <w:rPrChange w:id="665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  <w:lang w:val="zh-TW" w:eastAsia="zh-TW"/>
                  </w:rPr>
                </w:rPrChange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666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667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rPrChange w:id="668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  <w:rPrChange w:id="669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7"/>
                    <w:kern w:val="0"/>
                    <w:sz w:val="28"/>
                    <w:szCs w:val="28"/>
                  </w:rPr>
                </w:rPrChange>
              </w:rPr>
              <w:t>1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  <w:rPrChange w:id="670" w:author="朱晋莹" w:date="2025-06-26T16:54:33Z">
                  <w:rPr>
                    <w:rStyle w:val="12"/>
                    <w:rFonts w:hint="eastAsia" w:ascii="Times New Roman" w:hAnsi="Times New Roman" w:eastAsia="仿宋_GB2312" w:cs="Times New Roman"/>
                    <w:spacing w:val="-17"/>
                    <w:kern w:val="0"/>
                    <w:sz w:val="28"/>
                    <w:szCs w:val="28"/>
                    <w:lang w:val="en-US" w:eastAsia="zh-CN"/>
                  </w:rPr>
                </w:rPrChange>
              </w:rPr>
              <w:t>5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6" w:type="dxa"/>
              <w:bottom w:w="80" w:type="dxa"/>
              <w:right w:w="80" w:type="dxa"/>
            </w:tcMar>
            <w:vAlign w:val="center"/>
            <w:tcPrChange w:id="671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196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  <w:rPrChange w:id="672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  <w:rPrChange w:id="673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  <w:lang w:val="zh-TW" w:eastAsia="zh-TW"/>
                  </w:rPr>
                </w:rPrChange>
              </w:rPr>
              <w:t>单位产值运营成本下降（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rPrChange w:id="674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</w:rPr>
                </w:rPrChange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  <w:rPrChange w:id="675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  <w:lang w:val="zh-TW" w:eastAsia="zh-TW"/>
                  </w:rPr>
                </w:rPrChange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676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677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rPrChange w:id="678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  <w:rPrChange w:id="679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7"/>
                    <w:kern w:val="0"/>
                    <w:sz w:val="28"/>
                    <w:szCs w:val="28"/>
                  </w:rPr>
                </w:rPrChange>
              </w:rPr>
              <w:t>1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  <w:rPrChange w:id="680" w:author="朱晋莹" w:date="2025-06-26T16:54:33Z">
                  <w:rPr>
                    <w:rStyle w:val="12"/>
                    <w:rFonts w:hint="eastAsia" w:ascii="Times New Roman" w:hAnsi="Times New Roman" w:eastAsia="仿宋_GB2312" w:cs="Times New Roman"/>
                    <w:spacing w:val="-17"/>
                    <w:kern w:val="0"/>
                    <w:sz w:val="28"/>
                    <w:szCs w:val="28"/>
                    <w:lang w:val="en-US" w:eastAsia="zh-CN"/>
                  </w:rPr>
                </w:rPrChange>
              </w:rPr>
              <w:t>6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4" w:type="dxa"/>
              <w:bottom w:w="80" w:type="dxa"/>
              <w:right w:w="80" w:type="dxa"/>
            </w:tcMar>
            <w:vAlign w:val="center"/>
            <w:tcPrChange w:id="681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194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  <w:rPrChange w:id="682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  <w:rPrChange w:id="683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  <w:lang w:val="zh-TW" w:eastAsia="zh-TW"/>
                  </w:rPr>
                </w:rPrChange>
              </w:rPr>
              <w:t>全员劳动生产率提升（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rPrChange w:id="684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</w:rPr>
                </w:rPrChange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  <w:rPrChange w:id="685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  <w:lang w:val="zh-TW" w:eastAsia="zh-TW"/>
                  </w:rPr>
                </w:rPrChange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686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687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rPrChange w:id="688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2"/>
                <w:sz w:val="28"/>
                <w:szCs w:val="28"/>
                <w:lang w:val="zh-TW" w:eastAsia="zh-TW"/>
                <w:rPrChange w:id="689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b/>
                    <w:bCs/>
                    <w:spacing w:val="-2"/>
                    <w:sz w:val="28"/>
                    <w:szCs w:val="28"/>
                    <w:lang w:val="zh-TW" w:eastAsia="zh-TW"/>
                  </w:rPr>
                </w:rPrChange>
              </w:rPr>
              <w:t>（四）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7" w:type="dxa"/>
              <w:bottom w:w="80" w:type="dxa"/>
              <w:right w:w="80" w:type="dxa"/>
            </w:tcMar>
            <w:vAlign w:val="center"/>
            <w:tcPrChange w:id="690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207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  <w:rPrChange w:id="691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5"/>
                <w:sz w:val="28"/>
                <w:szCs w:val="28"/>
                <w:lang w:val="zh-TW" w:eastAsia="zh-TW"/>
                <w:rPrChange w:id="692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b/>
                    <w:bCs/>
                    <w:spacing w:val="-5"/>
                    <w:sz w:val="28"/>
                    <w:szCs w:val="28"/>
                    <w:lang w:val="zh-TW" w:eastAsia="zh-TW"/>
                  </w:rPr>
                </w:rPrChange>
              </w:rPr>
              <w:t>可持续发展类指标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693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694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rPrChange w:id="695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  <w:rPrChange w:id="696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7"/>
                    <w:kern w:val="0"/>
                    <w:sz w:val="28"/>
                    <w:szCs w:val="28"/>
                  </w:rPr>
                </w:rPrChange>
              </w:rPr>
              <w:t>1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  <w:rPrChange w:id="697" w:author="朱晋莹" w:date="2025-06-26T16:54:33Z">
                  <w:rPr>
                    <w:rStyle w:val="12"/>
                    <w:rFonts w:hint="eastAsia" w:ascii="Times New Roman" w:hAnsi="Times New Roman" w:eastAsia="仿宋_GB2312" w:cs="Times New Roman"/>
                    <w:spacing w:val="-17"/>
                    <w:kern w:val="0"/>
                    <w:sz w:val="28"/>
                    <w:szCs w:val="28"/>
                    <w:lang w:val="en-US" w:eastAsia="zh-CN"/>
                  </w:rPr>
                </w:rPrChange>
              </w:rPr>
              <w:t>7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2" w:type="dxa"/>
              <w:bottom w:w="80" w:type="dxa"/>
              <w:right w:w="80" w:type="dxa"/>
            </w:tcMar>
            <w:vAlign w:val="center"/>
            <w:tcPrChange w:id="698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202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  <w:rPrChange w:id="699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  <w:rPrChange w:id="700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  <w:lang w:val="zh-TW" w:eastAsia="zh-TW"/>
                  </w:rPr>
                </w:rPrChange>
              </w:rPr>
              <w:t>单位产值综合能耗降低（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rPrChange w:id="701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</w:rPr>
                </w:rPrChange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  <w:rPrChange w:id="702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  <w:lang w:val="zh-TW" w:eastAsia="zh-TW"/>
                  </w:rPr>
                </w:rPrChange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703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704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rPrChange w:id="705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  <w:rPrChange w:id="706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7"/>
                    <w:kern w:val="0"/>
                    <w:sz w:val="28"/>
                    <w:szCs w:val="28"/>
                  </w:rPr>
                </w:rPrChange>
              </w:rPr>
              <w:t>1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  <w:rPrChange w:id="707" w:author="朱晋莹" w:date="2025-06-26T16:54:33Z">
                  <w:rPr>
                    <w:rStyle w:val="12"/>
                    <w:rFonts w:hint="eastAsia" w:ascii="Times New Roman" w:hAnsi="Times New Roman" w:eastAsia="仿宋_GB2312" w:cs="Times New Roman"/>
                    <w:spacing w:val="-17"/>
                    <w:kern w:val="0"/>
                    <w:sz w:val="28"/>
                    <w:szCs w:val="28"/>
                    <w:lang w:val="en-US" w:eastAsia="zh-CN"/>
                  </w:rPr>
                </w:rPrChange>
              </w:rPr>
              <w:t>8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2" w:type="dxa"/>
              <w:bottom w:w="80" w:type="dxa"/>
              <w:right w:w="80" w:type="dxa"/>
            </w:tcMar>
            <w:vAlign w:val="center"/>
            <w:tcPrChange w:id="708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202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  <w:rPrChange w:id="709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  <w:rPrChange w:id="710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  <w:lang w:val="zh-TW" w:eastAsia="zh-TW"/>
                  </w:rPr>
                </w:rPrChange>
              </w:rPr>
              <w:t>单位产值二氧化碳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  <w:rPrChange w:id="711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  <w:lang w:val="zh-TW" w:eastAsia="zh-TW"/>
                  </w:rPr>
                </w:rPrChange>
              </w:rPr>
              <w:t>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rPrChange w:id="712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</w:rPr>
                </w:rPrChange>
              </w:rPr>
              <w:t>CO₂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  <w:rPrChange w:id="713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  <w:lang w:val="zh-TW" w:eastAsia="zh-TW"/>
                  </w:rPr>
                </w:rPrChange>
              </w:rPr>
              <w:t>）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  <w:rPrChange w:id="714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  <w:lang w:val="zh-TW" w:eastAsia="zh-TW"/>
                  </w:rPr>
                </w:rPrChange>
              </w:rPr>
              <w:t>排放量降低（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rPrChange w:id="715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</w:rPr>
                </w:rPrChange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  <w:rPrChange w:id="716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  <w:lang w:val="zh-TW" w:eastAsia="zh-TW"/>
                  </w:rPr>
                </w:rPrChange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717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718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rPrChange w:id="719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  <w:rPrChange w:id="720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7"/>
                    <w:kern w:val="0"/>
                    <w:sz w:val="28"/>
                    <w:szCs w:val="28"/>
                  </w:rPr>
                </w:rPrChange>
              </w:rPr>
              <w:t>1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  <w:rPrChange w:id="721" w:author="朱晋莹" w:date="2025-06-26T16:54:33Z">
                  <w:rPr>
                    <w:rStyle w:val="12"/>
                    <w:rFonts w:hint="eastAsia" w:ascii="Times New Roman" w:hAnsi="Times New Roman" w:eastAsia="仿宋_GB2312" w:cs="Times New Roman"/>
                    <w:spacing w:val="-17"/>
                    <w:kern w:val="0"/>
                    <w:sz w:val="28"/>
                    <w:szCs w:val="28"/>
                    <w:lang w:val="en-US" w:eastAsia="zh-CN"/>
                  </w:rPr>
                </w:rPrChange>
              </w:rPr>
              <w:t>9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13" w:type="dxa"/>
              <w:bottom w:w="80" w:type="dxa"/>
              <w:right w:w="80" w:type="dxa"/>
            </w:tcMar>
            <w:vAlign w:val="center"/>
            <w:tcPrChange w:id="722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213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  <w:rPrChange w:id="723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sz w:val="28"/>
                <w:szCs w:val="28"/>
                <w:lang w:val="zh-TW" w:eastAsia="zh-TW"/>
                <w:rPrChange w:id="724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3"/>
                    <w:sz w:val="28"/>
                    <w:szCs w:val="28"/>
                    <w:lang w:val="zh-TW" w:eastAsia="zh-TW"/>
                  </w:rPr>
                </w:rPrChange>
              </w:rPr>
              <w:t>一般固废综合利用率（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sz w:val="28"/>
                <w:szCs w:val="28"/>
                <w:rPrChange w:id="725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3"/>
                    <w:sz w:val="28"/>
                    <w:szCs w:val="28"/>
                  </w:rPr>
                </w:rPrChange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sz w:val="28"/>
                <w:szCs w:val="28"/>
                <w:lang w:val="zh-TW" w:eastAsia="zh-TW"/>
                <w:rPrChange w:id="726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3"/>
                    <w:sz w:val="28"/>
                    <w:szCs w:val="28"/>
                    <w:lang w:val="zh-TW" w:eastAsia="zh-TW"/>
                  </w:rPr>
                </w:rPrChange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727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728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rPrChange w:id="729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  <w:rPrChange w:id="730" w:author="朱晋莹" w:date="2025-06-26T16:54:33Z">
                  <w:rPr>
                    <w:rStyle w:val="12"/>
                    <w:rFonts w:hint="eastAsia" w:ascii="Times New Roman" w:hAnsi="Times New Roman" w:eastAsia="仿宋_GB2312" w:cs="Times New Roman"/>
                    <w:spacing w:val="-17"/>
                    <w:kern w:val="0"/>
                    <w:sz w:val="28"/>
                    <w:szCs w:val="28"/>
                    <w:lang w:val="en-US" w:eastAsia="zh-CN"/>
                  </w:rPr>
                </w:rPrChange>
              </w:rPr>
              <w:t>20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4" w:type="dxa"/>
              <w:bottom w:w="80" w:type="dxa"/>
              <w:right w:w="80" w:type="dxa"/>
            </w:tcMar>
            <w:vAlign w:val="center"/>
            <w:tcPrChange w:id="731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194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  <w:rPrChange w:id="732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  <w:rPrChange w:id="733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  <w:lang w:val="zh-TW" w:eastAsia="zh-TW"/>
                  </w:rPr>
                </w:rPrChange>
              </w:rPr>
              <w:t>水资源重复利用率（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rPrChange w:id="734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</w:rPr>
                </w:rPrChange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  <w:rPrChange w:id="735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  <w:lang w:val="zh-TW" w:eastAsia="zh-TW"/>
                  </w:rPr>
                </w:rPrChange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736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737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rPrChange w:id="738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2"/>
                <w:sz w:val="28"/>
                <w:szCs w:val="28"/>
                <w:lang w:val="zh-TW" w:eastAsia="zh-TW"/>
                <w:rPrChange w:id="739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b/>
                    <w:bCs/>
                    <w:spacing w:val="-2"/>
                    <w:sz w:val="28"/>
                    <w:szCs w:val="28"/>
                    <w:lang w:val="zh-TW" w:eastAsia="zh-TW"/>
                  </w:rPr>
                </w:rPrChange>
              </w:rPr>
              <w:t>（五）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5" w:type="dxa"/>
              <w:bottom w:w="80" w:type="dxa"/>
              <w:right w:w="80" w:type="dxa"/>
            </w:tcMar>
            <w:vAlign w:val="center"/>
            <w:tcPrChange w:id="740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195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  <w:rPrChange w:id="741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zh-TW" w:eastAsia="zh-TW"/>
                <w:rPrChange w:id="742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b/>
                    <w:bCs/>
                    <w:spacing w:val="-4"/>
                    <w:sz w:val="28"/>
                    <w:szCs w:val="28"/>
                    <w:lang w:val="zh-TW" w:eastAsia="zh-TW"/>
                  </w:rPr>
                </w:rPrChange>
              </w:rPr>
              <w:t>推广应用类指标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  <w:tblPrExChange w:id="743" w:author="朱晋莹" w:date="2025-06-26T16:53:40Z">
            <w:tblPrEx>
              <w:tblBorders>
                <w:top w:val="single" w:color="FFFFFF" w:sz="8" w:space="0"/>
                <w:left w:val="single" w:color="FFFFFF" w:sz="8" w:space="0"/>
                <w:bottom w:val="single" w:color="FFFFFF" w:sz="8" w:space="0"/>
                <w:right w:val="single" w:color="FFFFFF" w:sz="8" w:space="0"/>
                <w:insideH w:val="single" w:color="FFFFFF" w:sz="8" w:space="0"/>
                <w:insideV w:val="single" w:color="FFFFFF" w:sz="8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jc w:val="center"/>
        </w:trPr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tcPrChange w:id="744" w:author="朱晋莹" w:date="2025-06-26T16:53:40Z">
              <w:tcPr>
                <w:tcW w:w="1276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rPrChange w:id="745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kern w:val="0"/>
                <w:sz w:val="28"/>
                <w:szCs w:val="28"/>
                <w:rPrChange w:id="746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3"/>
                    <w:kern w:val="0"/>
                    <w:sz w:val="28"/>
                    <w:szCs w:val="28"/>
                  </w:rPr>
                </w:rPrChange>
              </w:rPr>
              <w:t>2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kern w:val="0"/>
                <w:sz w:val="28"/>
                <w:szCs w:val="28"/>
                <w:lang w:val="en-US" w:eastAsia="zh-CN"/>
                <w:rPrChange w:id="747" w:author="朱晋莹" w:date="2025-06-26T16:54:33Z">
                  <w:rPr>
                    <w:rStyle w:val="12"/>
                    <w:rFonts w:hint="eastAsia" w:ascii="Times New Roman" w:hAnsi="Times New Roman" w:eastAsia="仿宋_GB2312" w:cs="Times New Roman"/>
                    <w:spacing w:val="-3"/>
                    <w:kern w:val="0"/>
                    <w:sz w:val="28"/>
                    <w:szCs w:val="28"/>
                    <w:lang w:val="en-US" w:eastAsia="zh-CN"/>
                  </w:rPr>
                </w:rPrChange>
              </w:rPr>
              <w:t>1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7" w:type="dxa"/>
              <w:bottom w:w="80" w:type="dxa"/>
              <w:right w:w="338" w:type="dxa"/>
            </w:tcMar>
            <w:vAlign w:val="center"/>
            <w:tcPrChange w:id="748" w:author="朱晋莹" w:date="2025-06-26T16:53:40Z">
              <w:tcPr>
                <w:tcW w:w="7697" w:type="dxa"/>
                <w:tc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</w:tcBorders>
                <w:shd w:val="clear" w:color="auto" w:fill="auto"/>
                <w:tcMar>
                  <w:top w:w="80" w:type="dxa"/>
                  <w:left w:w="207" w:type="dxa"/>
                  <w:bottom w:w="80" w:type="dxa"/>
                  <w:right w:w="338" w:type="dxa"/>
                </w:tcMar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  <w:rPrChange w:id="749" w:author="朱晋莹" w:date="2025-06-26T16:54:33Z">
                  <w:rPr>
                    <w:rFonts w:hint="default" w:ascii="Times New Roman" w:hAnsi="Times New Roman" w:eastAsia="仿宋_GB2312" w:cs="Times New Roman"/>
                  </w:rPr>
                </w:rPrChange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  <w:rPrChange w:id="750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  <w:lang w:val="zh-TW" w:eastAsia="zh-TW"/>
                  </w:rPr>
                </w:rPrChange>
              </w:rPr>
              <w:t>先进制造模式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rPrChange w:id="751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</w:rPr>
                </w:rPrChange>
              </w:rPr>
              <w:t>/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  <w:rPrChange w:id="752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1"/>
                    <w:sz w:val="28"/>
                    <w:szCs w:val="28"/>
                    <w:lang w:val="zh-TW" w:eastAsia="zh-TW"/>
                  </w:rPr>
                </w:rPrChange>
              </w:rPr>
              <w:t>解决方案向产业链供应链上下游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  <w:rPrChange w:id="753" w:author="朱晋莹" w:date="2025-06-26T16:54:33Z">
                  <w:rPr>
                    <w:rStyle w:val="12"/>
                    <w:rFonts w:hint="default" w:ascii="Times New Roman" w:hAnsi="Times New Roman" w:eastAsia="仿宋_GB2312" w:cs="Times New Roman"/>
                    <w:spacing w:val="-2"/>
                    <w:sz w:val="28"/>
                    <w:szCs w:val="28"/>
                    <w:lang w:val="zh-TW" w:eastAsia="zh-TW"/>
                  </w:rPr>
                </w:rPrChange>
              </w:rPr>
              <w:t>复制推广的企业数量（家）</w:t>
            </w:r>
          </w:p>
        </w:tc>
      </w:tr>
    </w:tbl>
    <w:p>
      <w:pPr>
        <w:spacing w:before="120" w:beforeLines="50"/>
        <w:ind w:firstLine="0"/>
        <w:rPr>
          <w:rStyle w:val="12"/>
          <w:rFonts w:hint="default" w:ascii="Times New Roman" w:hAnsi="Times New Roman" w:eastAsia="仿宋_GB2312" w:cs="Times New Roman"/>
          <w:sz w:val="18"/>
          <w:szCs w:val="18"/>
          <w:lang w:val="zh-TW" w:eastAsia="zh-TW"/>
          <w:rPrChange w:id="754" w:author="朱晋莹" w:date="2025-06-26T16:54:33Z">
            <w:rPr>
              <w:rStyle w:val="12"/>
              <w:rFonts w:hint="default" w:ascii="仿宋_GB2312" w:hAnsi="仿宋_GB2312" w:eastAsia="仿宋_GB2312" w:cs="仿宋_GB2312"/>
              <w:sz w:val="18"/>
              <w:szCs w:val="18"/>
              <w:lang w:val="zh-TW" w:eastAsia="zh-TW"/>
            </w:rPr>
          </w:rPrChange>
        </w:rPr>
      </w:pPr>
    </w:p>
    <w:sectPr>
      <w:headerReference r:id="rId4" w:type="default"/>
      <w:footerReference r:id="rId5" w:type="default"/>
      <w:pgSz w:w="11900" w:h="16840"/>
      <w:pgMar w:top="1315" w:right="1440" w:bottom="1151" w:left="1440" w:header="0" w:footer="986" w:gutter="0"/>
      <w:pgNumType w:fmt="numberInDash"/>
      <w:cols w:space="0" w:num="1"/>
      <w:rtlGutter w:val="0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PingFang SC Regular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CJK JP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0"/>
      <w:jc w:val="center"/>
      <w:rPr>
        <w:rFonts w:hint="eastAsia"/>
        <w:sz w:val="24"/>
        <w:szCs w:val="24"/>
      </w:rPr>
    </w:pPr>
    <w:ins w:id="0" w:author="朱晋莹" w:date="2025-06-26T16:54:08Z">
      <w:r>
        <w:rPr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outside</wp:align>
                </wp:positionH>
                <wp:positionV relativeFrom="paragraph">
                  <wp:posOffset>-203200</wp:posOffset>
                </wp:positionV>
                <wp:extent cx="1828800" cy="73342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828800" cy="73342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0"/>
                              <w:docPartObj>
                                <w:docPartGallery w:val="autotext"/>
                              </w:docPartObj>
                            </w:sdtPr>
                            <w:sdtEndP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rPrChange w:id="2" w:author="朱晋莹" w:date="2025-06-26T16:54:15Z">
                                  <w:rPr>
                                    <w:sz w:val="24"/>
                                    <w:szCs w:val="24"/>
                                  </w:rPr>
                                </w:rPrChange>
                              </w:rPr>
                            </w:sdtEndPr>
                            <w:sdtContent>
                              <w:p>
                                <w:pPr>
                                  <w:pStyle w:val="4"/>
                                  <w:spacing w:line="420" w:lineRule="exact"/>
                                  <w:ind w:firstLine="0"/>
                                  <w:jc w:val="center"/>
                                  <w:rPr>
                                    <w:rFonts w:hint="eastAsia" w:ascii="仿宋_GB2312" w:hAnsi="仿宋_GB2312" w:eastAsia="仿宋_GB2312" w:cs="仿宋_GB2312"/>
                                    <w:sz w:val="28"/>
                                    <w:szCs w:val="28"/>
                                    <w:rPrChange w:id="4" w:author="朱晋莹" w:date="2025-06-26T16:54:15Z">
                                      <w:rPr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w:pPrChange w:id="3" w:author="朱晋莹" w:date="2025-06-26T16:54:52Z">
                                    <w:pPr>
                                      <w:pStyle w:val="4"/>
                                      <w:ind w:firstLine="0"/>
                                      <w:jc w:val="center"/>
                                    </w:pPr>
                                  </w:pPrChange>
                                </w:pPr>
                                <w:r>
                                  <w:rPr>
                                    <w:rFonts w:hint="eastAsia" w:ascii="仿宋_GB2312" w:hAnsi="仿宋_GB2312" w:eastAsia="仿宋_GB2312" w:cs="仿宋_GB2312"/>
                                    <w:sz w:val="28"/>
                                    <w:szCs w:val="28"/>
                                    <w:rPrChange w:id="5" w:author="朱晋莹" w:date="2025-06-26T16:54:15Z">
                                      <w:rPr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hint="eastAsia" w:ascii="仿宋_GB2312" w:hAnsi="仿宋_GB2312" w:eastAsia="仿宋_GB2312" w:cs="仿宋_GB2312"/>
                                    <w:sz w:val="28"/>
                                    <w:szCs w:val="28"/>
                                    <w:rPrChange w:id="6" w:author="朱晋莹" w:date="2025-06-26T16:54:15Z">
                                      <w:rPr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w:instrText xml:space="preserve">PAGE   \* MERGEFORMAT</w:instrText>
                                </w:r>
                                <w:r>
                                  <w:rPr>
                                    <w:rFonts w:hint="eastAsia" w:ascii="仿宋_GB2312" w:hAnsi="仿宋_GB2312" w:eastAsia="仿宋_GB2312" w:cs="仿宋_GB2312"/>
                                    <w:sz w:val="28"/>
                                    <w:szCs w:val="28"/>
                                    <w:rPrChange w:id="7" w:author="朱晋莹" w:date="2025-06-26T16:54:15Z">
                                      <w:rPr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hint="eastAsia" w:ascii="仿宋_GB2312" w:hAnsi="仿宋_GB2312" w:eastAsia="仿宋_GB2312" w:cs="仿宋_GB2312"/>
                                    <w:sz w:val="28"/>
                                    <w:szCs w:val="28"/>
                                    <w:lang w:val="zh-CN"/>
                                    <w:rPrChange w:id="8" w:author="朱晋莹" w:date="2025-06-26T16:54:15Z">
                                      <w:rPr>
                                        <w:sz w:val="24"/>
                                        <w:szCs w:val="24"/>
                                        <w:lang w:val="zh-CN"/>
                                      </w:rPr>
                                    </w:rPrChange>
                                  </w:rPr>
                                  <w:t>2</w:t>
                                </w:r>
                                <w:r>
                                  <w:rPr>
                                    <w:rFonts w:hint="eastAsia" w:ascii="仿宋_GB2312" w:hAnsi="仿宋_GB2312" w:eastAsia="仿宋_GB2312" w:cs="仿宋_GB2312"/>
                                    <w:sz w:val="28"/>
                                    <w:szCs w:val="28"/>
                                    <w:rPrChange w:id="9" w:author="朱晋莹" w:date="2025-06-26T16:54:15Z">
                                      <w:rPr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38100" rtlCol="0" fromWordArt="false" anchor="t" anchorCtr="false" forceAA="false" upright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-16pt;height:57.75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BYAAABkcnMvUEsBAhQAFAAAAAgAh07iQO64XQ3WAAAABwEAAA8AAAAAAAAA&#10;AQAgAAAAOAAAAGRycy9kb3ducmV2LnhtbFBLAQIUABQAAAAIAIdO4kA0JA5sNgIAAE8EAAAOAAAA&#10;AAAAAAEAIAAAADsBAABkcnMvZTJvRG9jLnhtbFBLBQYAAAAABgAGAFkBAADjBQAAAAA=&#10;">
                <v:fill on="f" focussize="0,0"/>
                <v:stroke on="f" weight="1pt" miterlimit="4" joinstyle="miter"/>
                <v:imagedata o:title=""/>
                <o:lock v:ext="edit" aspectratio="f"/>
                <v:textbox inset="0mm,0mm,0mm,0mm">
                  <w:txbxContent>
                    <w:sdt>
                      <w:sdtPr>
                        <w:rPr>
                          <w:sz w:val="24"/>
                          <w:szCs w:val="24"/>
                        </w:rPr>
                        <w:id w:val="0"/>
                        <w:docPartObj>
                          <w:docPartGallery w:val="autotext"/>
                        </w:docPartObj>
                      </w:sdtPr>
                      <w:sdtEndP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rPrChange w:id="12" w:author="朱晋莹" w:date="2025-06-26T16:54:15Z">
                            <w:rPr>
                              <w:sz w:val="24"/>
                              <w:szCs w:val="24"/>
                            </w:rPr>
                          </w:rPrChange>
                        </w:rPr>
                      </w:sdtEndPr>
                      <w:sdtContent>
                        <w:p>
                          <w:pPr>
                            <w:pStyle w:val="4"/>
                            <w:spacing w:line="420" w:lineRule="exact"/>
                            <w:ind w:firstLine="0"/>
                            <w:jc w:val="center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rPrChange w:id="14" w:author="朱晋莹" w:date="2025-06-26T16:54:15Z">
                                <w:rPr>
                                  <w:sz w:val="24"/>
                                  <w:szCs w:val="24"/>
                                </w:rPr>
                              </w:rPrChange>
                            </w:rPr>
                            <w:pPrChange w:id="13" w:author="朱晋莹" w:date="2025-06-26T16:54:52Z">
                              <w:pPr>
                                <w:pStyle w:val="4"/>
                                <w:ind w:firstLine="0"/>
                                <w:jc w:val="center"/>
                              </w:pPr>
                            </w:pPrChange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rPrChange w:id="15" w:author="朱晋莹" w:date="2025-06-26T16:54:15Z">
                                <w:rPr>
                                  <w:sz w:val="24"/>
                                  <w:szCs w:val="24"/>
                                </w:rPr>
                              </w:rPrChange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rPrChange w:id="16" w:author="朱晋莹" w:date="2025-06-26T16:54:15Z">
                                <w:rPr>
                                  <w:sz w:val="24"/>
                                  <w:szCs w:val="24"/>
                                </w:rPr>
                              </w:rPrChange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rPrChange w:id="17" w:author="朱晋莹" w:date="2025-06-26T16:54:15Z">
                                <w:rPr>
                                  <w:sz w:val="24"/>
                                  <w:szCs w:val="24"/>
                                </w:rPr>
                              </w:rPrChange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val="zh-CN"/>
                              <w:rPrChange w:id="18" w:author="朱晋莹" w:date="2025-06-26T16:54:15Z">
                                <w:rPr>
                                  <w:sz w:val="24"/>
                                  <w:szCs w:val="24"/>
                                  <w:lang w:val="zh-CN"/>
                                </w:rPr>
                              </w:rPrChange>
                            </w:rPr>
                            <w:t>2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rPrChange w:id="19" w:author="朱晋莹" w:date="2025-06-26T16:54:15Z">
                                <w:rPr>
                                  <w:sz w:val="24"/>
                                  <w:szCs w:val="24"/>
                                </w:rPr>
                              </w:rPrChange>
                            </w:rPr>
                            <w:fldChar w:fldCharType="end"/>
                          </w:r>
                        </w:p>
                      </w:sdtContent>
                    </w:sdt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ins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0"/>
      <w:jc w:val="center"/>
      <w:rPr>
        <w:rFonts w:hint="eastAsia"/>
        <w:sz w:val="24"/>
        <w:szCs w:val="24"/>
      </w:rPr>
    </w:pPr>
    <w:ins w:id="22" w:author="朱晋莹" w:date="2025-06-26T16:54:08Z"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outside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924536853"/>
                              <w:docPartObj>
                                <w:docPartGallery w:val="autotext"/>
                              </w:docPartObj>
                            </w:sdtPr>
                            <w:sdtEndPr>
                              <w:rPr>
                                <w:sz w:val="24"/>
                                <w:szCs w:val="24"/>
                              </w:rPr>
                            </w:sdtEndPr>
                            <w:sdtContent>
                              <w:p>
                                <w:pPr>
                                  <w:pStyle w:val="4"/>
                                  <w:ind w:firstLine="0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 w:ascii="仿宋_GB2312" w:hAnsi="仿宋_GB2312" w:eastAsia="仿宋_GB2312" w:cs="仿宋_GB2312"/>
                                    <w:sz w:val="28"/>
                                    <w:szCs w:val="28"/>
                                    <w:rPrChange w:id="24" w:author="朱晋莹" w:date="2025-06-26T16:56:13Z">
                                      <w:rPr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hint="eastAsia" w:ascii="仿宋_GB2312" w:hAnsi="仿宋_GB2312" w:eastAsia="仿宋_GB2312" w:cs="仿宋_GB2312"/>
                                    <w:sz w:val="28"/>
                                    <w:szCs w:val="28"/>
                                    <w:rPrChange w:id="25" w:author="朱晋莹" w:date="2025-06-26T16:56:13Z">
                                      <w:rPr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w:instrText xml:space="preserve">PAGE   \* MERGEFORMAT</w:instrText>
                                </w:r>
                                <w:r>
                                  <w:rPr>
                                    <w:rFonts w:hint="eastAsia" w:ascii="仿宋_GB2312" w:hAnsi="仿宋_GB2312" w:eastAsia="仿宋_GB2312" w:cs="仿宋_GB2312"/>
                                    <w:sz w:val="28"/>
                                    <w:szCs w:val="28"/>
                                    <w:rPrChange w:id="26" w:author="朱晋莹" w:date="2025-06-26T16:56:13Z">
                                      <w:rPr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hint="eastAsia" w:ascii="仿宋_GB2312" w:hAnsi="仿宋_GB2312" w:eastAsia="仿宋_GB2312" w:cs="仿宋_GB2312"/>
                                    <w:sz w:val="28"/>
                                    <w:szCs w:val="28"/>
                                    <w:lang w:val="zh-CN"/>
                                    <w:rPrChange w:id="27" w:author="朱晋莹" w:date="2025-06-26T16:56:13Z">
                                      <w:rPr>
                                        <w:sz w:val="24"/>
                                        <w:szCs w:val="24"/>
                                        <w:lang w:val="zh-CN"/>
                                      </w:rPr>
                                    </w:rPrChange>
                                  </w:rPr>
                                  <w:t>2</w:t>
                                </w:r>
                                <w:r>
                                  <w:rPr>
                                    <w:rFonts w:hint="eastAsia" w:ascii="仿宋_GB2312" w:hAnsi="仿宋_GB2312" w:eastAsia="仿宋_GB2312" w:cs="仿宋_GB2312"/>
                                    <w:sz w:val="28"/>
                                    <w:szCs w:val="28"/>
                                    <w:rPrChange w:id="28" w:author="朱晋莹" w:date="2025-06-26T16:56:13Z">
                                      <w:rPr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38100" rtlCol="0" fromWordArt="false" anchor="t" anchorCtr="false" forceAA="false" upright="false" compatLnSpc="tru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FgAAAGRycy9QSwECFAAUAAAACACHTuJAW411I9AAAAAFAQAADwAAAAAAAAABACAAAAA4AAAA&#10;ZHJzL2Rvd25yZXYueG1sUEsBAhQAFAAAAAgAh07iQFk2bbQyAgAAUAQAAA4AAAAAAAAAAQAgAAAA&#10;NQEAAGRycy9lMm9Eb2MueG1sUEsFBgAAAAAGAAYAWQEAANkFAAAAAA==&#10;">
                <v:fill on="f" focussize="0,0"/>
                <v:stroke on="f" weight="1pt" miterlimit="4" joinstyle="miter"/>
                <v:imagedata o:title=""/>
                <o:lock v:ext="edit" aspectratio="f"/>
                <v:textbox inset="0mm,0mm,0mm,0mm" style="mso-fit-shape-to-text:t;">
                  <w:txbxContent>
                    <w:sdt>
                      <w:sdtPr>
                        <w:rPr>
                          <w:sz w:val="24"/>
                          <w:szCs w:val="24"/>
                        </w:rPr>
                        <w:id w:val="1924536853"/>
                        <w:docPartObj>
                          <w:docPartGallery w:val="autotext"/>
                        </w:docPartObj>
                      </w:sdtPr>
                      <w:sdtEndPr>
                        <w:rPr>
                          <w:sz w:val="24"/>
                          <w:szCs w:val="24"/>
                        </w:rPr>
                      </w:sdtEndPr>
                      <w:sdtContent>
                        <w:p>
                          <w:pPr>
                            <w:pStyle w:val="4"/>
                            <w:ind w:firstLine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rPrChange w:id="29" w:author="朱晋莹" w:date="2025-06-26T16:56:13Z">
                                <w:rPr>
                                  <w:sz w:val="24"/>
                                  <w:szCs w:val="24"/>
                                </w:rPr>
                              </w:rPrChange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rPrChange w:id="30" w:author="朱晋莹" w:date="2025-06-26T16:56:13Z">
                                <w:rPr>
                                  <w:sz w:val="24"/>
                                  <w:szCs w:val="24"/>
                                </w:rPr>
                              </w:rPrChange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rPrChange w:id="31" w:author="朱晋莹" w:date="2025-06-26T16:56:13Z">
                                <w:rPr>
                                  <w:sz w:val="24"/>
                                  <w:szCs w:val="24"/>
                                </w:rPr>
                              </w:rPrChange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val="zh-CN"/>
                              <w:rPrChange w:id="32" w:author="朱晋莹" w:date="2025-06-26T16:56:13Z">
                                <w:rPr>
                                  <w:sz w:val="24"/>
                                  <w:szCs w:val="24"/>
                                  <w:lang w:val="zh-CN"/>
                                </w:rPr>
                              </w:rPrChange>
                            </w:rPr>
                            <w:t>2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rPrChange w:id="33" w:author="朱晋莹" w:date="2025-06-26T16:56:13Z">
                                <w:rPr>
                                  <w:sz w:val="24"/>
                                  <w:szCs w:val="24"/>
                                </w:rPr>
                              </w:rPrChange>
                            </w:rPr>
                            <w:fldChar w:fldCharType="end"/>
                          </w:r>
                        </w:p>
                      </w:sdtContent>
                    </w:sdt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ins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朱晋莹">
    <w15:presenceInfo w15:providerId="None" w15:userId="朱晋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displayBackgroundShape w:val="true"/>
  <w:bordersDoNotSurroundHeader w:val="false"/>
  <w:bordersDoNotSurroundFooter w:val="false"/>
  <w:revisionView w:markup="0"/>
  <w:trackRevisions w:val="true"/>
  <w:documentProtection w:enforcement="0"/>
  <w:defaultTabStop w:val="420"/>
  <w:displayHorizontalDrawingGridEvery w:val="1"/>
  <w:displayVerticalDrawingGridEvery w:val="1"/>
  <w:noPunctuationKerning w:val="true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4C"/>
    <w:rsid w:val="00086CF5"/>
    <w:rsid w:val="00181E42"/>
    <w:rsid w:val="001A5A91"/>
    <w:rsid w:val="001E4262"/>
    <w:rsid w:val="00215464"/>
    <w:rsid w:val="00382111"/>
    <w:rsid w:val="00393527"/>
    <w:rsid w:val="004B1A43"/>
    <w:rsid w:val="005634B6"/>
    <w:rsid w:val="0056642A"/>
    <w:rsid w:val="005F20F4"/>
    <w:rsid w:val="00633DBA"/>
    <w:rsid w:val="00654405"/>
    <w:rsid w:val="00666FFB"/>
    <w:rsid w:val="0068193F"/>
    <w:rsid w:val="006A6872"/>
    <w:rsid w:val="007D60AE"/>
    <w:rsid w:val="007F654C"/>
    <w:rsid w:val="008D19C0"/>
    <w:rsid w:val="00905073"/>
    <w:rsid w:val="00936889"/>
    <w:rsid w:val="009B06F5"/>
    <w:rsid w:val="00AB39A6"/>
    <w:rsid w:val="00B450C5"/>
    <w:rsid w:val="00D544D9"/>
    <w:rsid w:val="00D80BFB"/>
    <w:rsid w:val="00DE1B15"/>
    <w:rsid w:val="00FB3F70"/>
    <w:rsid w:val="0666478F"/>
    <w:rsid w:val="06F1255A"/>
    <w:rsid w:val="0B7E4AA2"/>
    <w:rsid w:val="22674B16"/>
    <w:rsid w:val="240B587C"/>
    <w:rsid w:val="25E94440"/>
    <w:rsid w:val="3615681E"/>
    <w:rsid w:val="37CFA3CE"/>
    <w:rsid w:val="37FF7BBD"/>
    <w:rsid w:val="3B784BC5"/>
    <w:rsid w:val="43915C81"/>
    <w:rsid w:val="460F7104"/>
    <w:rsid w:val="4E560EF5"/>
    <w:rsid w:val="52275B38"/>
    <w:rsid w:val="5AFE49CF"/>
    <w:rsid w:val="5C002745"/>
    <w:rsid w:val="649C5F21"/>
    <w:rsid w:val="690A143E"/>
    <w:rsid w:val="6A486BF3"/>
    <w:rsid w:val="6B893139"/>
    <w:rsid w:val="6CBB3CF2"/>
    <w:rsid w:val="6D577C3C"/>
    <w:rsid w:val="6EBDA22D"/>
    <w:rsid w:val="721F3461"/>
    <w:rsid w:val="7DAB3962"/>
    <w:rsid w:val="7E2F6E22"/>
    <w:rsid w:val="7E8DE614"/>
    <w:rsid w:val="7EFF7B9D"/>
    <w:rsid w:val="7FE6F2D6"/>
    <w:rsid w:val="94DE4572"/>
    <w:rsid w:val="AEAF99A4"/>
    <w:rsid w:val="AEFD294E"/>
    <w:rsid w:val="DDE4BECC"/>
    <w:rsid w:val="DECD705B"/>
    <w:rsid w:val="DEFFE95C"/>
    <w:rsid w:val="DFEF4BA8"/>
    <w:rsid w:val="E1EF3CEA"/>
    <w:rsid w:val="F1FF2DB7"/>
    <w:rsid w:val="F3576497"/>
    <w:rsid w:val="F56F9C3B"/>
    <w:rsid w:val="F9D4DB25"/>
    <w:rsid w:val="FB7E7A2F"/>
    <w:rsid w:val="FFD7A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  <w:style w:type="paragraph" w:styleId="2">
    <w:name w:val="heading 1"/>
    <w:next w:val="1"/>
    <w:qFormat/>
    <w:uiPriority w:val="9"/>
    <w:pPr>
      <w:widowControl w:val="0"/>
      <w:ind w:firstLine="640"/>
      <w:outlineLvl w:val="0"/>
    </w:pPr>
    <w:rPr>
      <w:rFonts w:hint="eastAsia" w:ascii="Arial Unicode MS" w:hAnsi="Arial Unicode MS" w:eastAsia="Arial Unicode MS" w:cs="Arial Unicode MS"/>
      <w:color w:val="000000"/>
      <w:kern w:val="44"/>
      <w:sz w:val="32"/>
      <w:szCs w:val="32"/>
      <w:u w:color="00000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widowControl w:val="0"/>
      <w:spacing w:after="120"/>
      <w:ind w:firstLine="1200"/>
      <w:jc w:val="both"/>
    </w:pPr>
    <w:rPr>
      <w:rFonts w:ascii="Times New Roman" w:hAnsi="Times New Roman" w:eastAsia="Times New Roman" w:cs="Times New Roman"/>
      <w:color w:val="000000"/>
      <w:kern w:val="2"/>
      <w:sz w:val="32"/>
      <w:szCs w:val="32"/>
      <w:u w:color="000000"/>
      <w:lang w:val="en-US" w:eastAsia="zh-CN" w:bidi="ar-SA"/>
    </w:rPr>
  </w:style>
  <w:style w:type="paragraph" w:styleId="4">
    <w:name w:val="footer"/>
    <w:link w:val="16"/>
    <w:qFormat/>
    <w:uiPriority w:val="99"/>
    <w:pPr>
      <w:widowControl w:val="0"/>
      <w:tabs>
        <w:tab w:val="center" w:pos="4153"/>
        <w:tab w:val="right" w:pos="8306"/>
      </w:tabs>
      <w:ind w:firstLine="1200"/>
    </w:pPr>
    <w:rPr>
      <w:rFonts w:ascii="Times New Roman" w:hAnsi="Times New Roman" w:eastAsia="Arial Unicode MS" w:cs="Arial Unicode MS"/>
      <w:color w:val="000000"/>
      <w:kern w:val="2"/>
      <w:sz w:val="18"/>
      <w:szCs w:val="18"/>
      <w:u w:color="000000"/>
      <w:lang w:val="en-US" w:eastAsia="zh-CN" w:bidi="ar-SA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next w:val="1"/>
    <w:qFormat/>
    <w:uiPriority w:val="10"/>
    <w:pPr>
      <w:widowControl w:val="0"/>
      <w:ind w:firstLine="1200"/>
      <w:jc w:val="center"/>
      <w:outlineLvl w:val="0"/>
    </w:pPr>
    <w:rPr>
      <w:rFonts w:ascii="方正小标宋_GBK" w:hAnsi="方正小标宋_GBK" w:eastAsia="方正小标宋_GBK" w:cs="方正小标宋_GBK"/>
      <w:color w:val="000000"/>
      <w:kern w:val="2"/>
      <w:sz w:val="44"/>
      <w:szCs w:val="44"/>
      <w:u w:color="000000"/>
      <w:lang w:val="en-US" w:eastAsia="zh-CN" w:bidi="ar-SA"/>
    </w:rPr>
  </w:style>
  <w:style w:type="character" w:styleId="9">
    <w:name w:val="Hyperlink"/>
    <w:qFormat/>
    <w:uiPriority w:val="0"/>
    <w:rPr>
      <w:u w:val="single"/>
    </w:rPr>
  </w:style>
  <w:style w:type="table" w:customStyle="1" w:styleId="10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页眉与页脚"/>
    <w:qFormat/>
    <w:uiPriority w:val="0"/>
    <w:pPr>
      <w:tabs>
        <w:tab w:val="right" w:pos="9020"/>
      </w:tabs>
    </w:pPr>
    <w:rPr>
      <w:rFonts w:ascii="PingFang SC Regular" w:hAnsi="PingFang SC Regular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12">
    <w:name w:val="无"/>
    <w:qFormat/>
    <w:uiPriority w:val="0"/>
  </w:style>
  <w:style w:type="character" w:customStyle="1" w:styleId="13">
    <w:name w:val="Hyperlink.0"/>
    <w:basedOn w:val="12"/>
    <w:qFormat/>
    <w:uiPriority w:val="0"/>
    <w:rPr>
      <w:rFonts w:ascii="Times New Roman" w:hAnsi="Times New Roman" w:eastAsia="Times New Roman" w:cs="Times New Roman"/>
      <w:color w:val="000000"/>
      <w:spacing w:val="-1"/>
      <w:position w:val="20"/>
      <w:sz w:val="20"/>
      <w:szCs w:val="20"/>
      <w:u w:color="000000"/>
      <w:lang w:val="en-US"/>
    </w:rPr>
  </w:style>
  <w:style w:type="character" w:customStyle="1" w:styleId="14">
    <w:name w:val="Hyperlink.1"/>
    <w:basedOn w:val="12"/>
    <w:qFormat/>
    <w:uiPriority w:val="0"/>
    <w:rPr>
      <w:rFonts w:ascii="Times New Roman" w:hAnsi="Times New Roman" w:eastAsia="Times New Roman" w:cs="Times New Roman"/>
      <w:color w:val="000000"/>
      <w:spacing w:val="5"/>
      <w:position w:val="20"/>
      <w:sz w:val="20"/>
      <w:szCs w:val="20"/>
      <w:u w:color="000000"/>
      <w:lang w:val="en-US"/>
    </w:rPr>
  </w:style>
  <w:style w:type="character" w:customStyle="1" w:styleId="15">
    <w:name w:val="Hyperlink.2"/>
    <w:basedOn w:val="12"/>
    <w:qFormat/>
    <w:uiPriority w:val="0"/>
    <w:rPr>
      <w:rFonts w:ascii="Times New Roman" w:hAnsi="Times New Roman" w:eastAsia="Times New Roman" w:cs="Times New Roman"/>
      <w:color w:val="000000"/>
      <w:position w:val="20"/>
      <w:sz w:val="20"/>
      <w:szCs w:val="20"/>
      <w:u w:color="000000"/>
      <w:lang w:val="en-US"/>
    </w:rPr>
  </w:style>
  <w:style w:type="character" w:customStyle="1" w:styleId="16">
    <w:name w:val="页脚 字符"/>
    <w:basedOn w:val="8"/>
    <w:link w:val="4"/>
    <w:qFormat/>
    <w:uiPriority w:val="99"/>
    <w:rPr>
      <w:rFonts w:eastAsia="Arial Unicode MS" w:cs="Arial Unicode MS"/>
      <w:color w:val="000000"/>
      <w:kern w:val="2"/>
      <w:sz w:val="18"/>
      <w:szCs w:val="18"/>
      <w:u w:color="000000"/>
    </w:rPr>
  </w:style>
  <w:style w:type="paragraph" w:customStyle="1" w:styleId="17">
    <w:name w:val="修订1"/>
    <w:hidden/>
    <w:semiHidden/>
    <w:qFormat/>
    <w:uiPriority w:val="99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00FF"/>
      </a:hlink>
      <a:folHlink>
        <a:srgbClr val="FF00FF"/>
      </a:folHlink>
    </a:clrScheme>
    <a:fontScheme name="WPS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WPS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reflection stA="50000" endPos="40000" dir="5400000" sy="-100000" algn="bl" rotWithShape="0"/>
          </a:effectLst>
        </a:effectStyle>
        <a:effectStyle>
          <a:effectLst>
            <a:reflection stA="50000" endPos="40000" dir="5400000" sy="-100000" algn="bl" rotWithShape="0"/>
          </a:effectLst>
        </a:effectStyle>
        <a:effectStyle>
          <a:effectLst>
            <a:outerShdw blurRad="101600" dist="50800" dir="5400000" rotWithShape="0">
              <a:schemeClr val="accent3">
                <a:alpha val="60000"/>
              </a:schemeClr>
            </a:outerShdw>
          </a:effectLst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>
          <a:reflection stA="50000" endPos="40000" dir="5400000" sy="-100000" algn="bl" rotWithShape="0"/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>
          <a:outerShdw blurRad="101600" dist="50800" dir="5400000" rotWithShape="0">
            <a:schemeClr val="accent1">
              <a:alpha val="60000"/>
            </a:scheme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2763</Words>
  <Characters>2951</Characters>
  <Lines>77</Lines>
  <Paragraphs>59</Paragraphs>
  <TotalTime>1</TotalTime>
  <ScaleCrop>false</ScaleCrop>
  <LinksUpToDate>false</LinksUpToDate>
  <CharactersWithSpaces>2998</CharactersWithSpaces>
  <Application>WPS Office_11.8.2.9520_F1E327BC-269C-435d-A152-05C5408002CA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2025-05-01T20:08:00Z</dcterms:created>
  <dc:creator>yefeihu</dc:creator>
  <cp:lastModifiedBy>朱晋莹</cp:lastModifiedBy>
  <cp:lastPrinted>2025-06-26T16:59:20Z</cp:lastPrinted>
  <dcterms:modified xsi:type="dcterms:W3CDTF">2025-06-26T16:59:49Z</dcterms:modified>
  <dc:title>附件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2052-11.8.2.9520</vt:lpwstr>
  </property>
  <property fmtid="{D5CDD505-2E9C-101B-9397-08002B2CF9AE}" pid="3" name="ICV">
    <vt:lpwstr>1886FD833C8D4C2C837B7668C8FDB60B_13</vt:lpwstr>
  </property>
  <property fmtid="{D5CDD505-2E9C-101B-9397-08002B2CF9AE}" pid="4" name="KSOTemplateDocerSaveRecord">
    <vt:lpwstr>eyJoZGlkIjoiMTdkNThlM2M2OWJlNTc1MDA0ZTAyYmRjYWU1MDNjOTgiLCJ1c2VySWQiOiI0MzA5MDg1MzYifQ==</vt:lpwstr>
  </property>
</Properties>
</file>